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6"/>
        </w:rPr>
      </w:pPr>
      <w:r>
        <w:rPr>
          <w:rFonts w:ascii="黑体" w:hAnsi="黑体" w:eastAsia="黑体"/>
          <w:b/>
          <w:sz w:val="36"/>
        </w:rPr>
        <w:t>XX</w:t>
      </w:r>
      <w:r>
        <w:rPr>
          <w:rFonts w:hint="eastAsia" w:ascii="黑体" w:hAnsi="黑体" w:eastAsia="黑体"/>
          <w:b/>
          <w:sz w:val="36"/>
        </w:rPr>
        <w:t>学院</w:t>
      </w:r>
    </w:p>
    <w:p>
      <w:pPr>
        <w:jc w:val="center"/>
        <w:rPr>
          <w:rFonts w:hint="eastAsia" w:ascii="黑体" w:hAnsi="黑体" w:eastAsia="黑体"/>
          <w:sz w:val="36"/>
        </w:rPr>
      </w:pPr>
      <w:r>
        <w:rPr>
          <w:rFonts w:ascii="黑体" w:hAnsi="黑体" w:eastAsia="黑体"/>
          <w:b/>
          <w:sz w:val="36"/>
        </w:rPr>
        <w:t>XX</w:t>
      </w:r>
      <w:r>
        <w:rPr>
          <w:rFonts w:hint="eastAsia" w:ascii="黑体" w:hAnsi="黑体" w:eastAsia="黑体"/>
          <w:b/>
          <w:sz w:val="36"/>
        </w:rPr>
        <w:t>专业</w:t>
      </w:r>
      <w:r>
        <w:rPr>
          <w:rFonts w:ascii="黑体" w:hAnsi="黑体" w:eastAsia="黑体"/>
          <w:b/>
          <w:sz w:val="36"/>
        </w:rPr>
        <w:t>202</w:t>
      </w:r>
      <w:r>
        <w:rPr>
          <w:rFonts w:hint="eastAsia" w:ascii="黑体" w:hAnsi="黑体" w:eastAsia="黑体"/>
          <w:b/>
          <w:sz w:val="36"/>
          <w:lang w:val="en-US" w:eastAsia="zh-CN"/>
        </w:rPr>
        <w:t>5</w:t>
      </w:r>
      <w:r>
        <w:rPr>
          <w:rFonts w:hint="eastAsia" w:ascii="黑体" w:hAnsi="黑体" w:eastAsia="黑体"/>
          <w:b/>
          <w:sz w:val="36"/>
        </w:rPr>
        <w:t>级本科人才培养方案</w:t>
      </w:r>
    </w:p>
    <w:p>
      <w:pPr>
        <w:rPr>
          <w:rFonts w:ascii="unknown" w:hAnsi="unknown"/>
        </w:rPr>
      </w:pPr>
      <w:r>
        <w:rPr>
          <w:rFonts w:ascii="unknown" w:hAnsi="unknown"/>
        </w:rPr>
        <w:t xml:space="preserve"> </w:t>
      </w:r>
    </w:p>
    <w:p>
      <w:pPr>
        <w:numPr>
          <w:ilvl w:val="0"/>
          <w:numId w:val="0"/>
        </w:numPr>
        <w:spacing w:line="320" w:lineRule="atLeast"/>
        <w:rPr>
          <w:rFonts w:ascii="unknown" w:hAnsi="unknown"/>
          <w:b/>
        </w:rPr>
      </w:pPr>
      <w:r>
        <w:rPr>
          <w:rFonts w:hint="eastAsia" w:ascii="宋体" w:hAnsi="宋体" w:cs="宋体"/>
          <w:b/>
          <w:lang w:val="en-US" w:eastAsia="zh-CN"/>
        </w:rPr>
        <w:t>一、</w:t>
      </w:r>
      <w:r>
        <w:rPr>
          <w:rFonts w:hint="eastAsia" w:ascii="宋体" w:hAnsi="宋体" w:cs="宋体"/>
          <w:b/>
        </w:rPr>
        <w:t>培养目标</w:t>
      </w:r>
      <w:r>
        <w:rPr>
          <w:rFonts w:ascii="Times New Roman" w:hAnsi="Times New Roman"/>
          <w:b/>
        </w:rPr>
        <w:t> </w:t>
      </w:r>
      <w:r>
        <w:rPr>
          <w:rFonts w:ascii="unknown" w:hAnsi="unknown"/>
          <w:b/>
        </w:rPr>
        <w:t xml:space="preserve"> </w:t>
      </w:r>
    </w:p>
    <w:p>
      <w:pPr>
        <w:spacing w:line="320" w:lineRule="atLeast"/>
        <w:ind w:left="120" w:firstLine="480"/>
        <w:rPr>
          <w:rFonts w:hint="eastAsia" w:ascii="unknown" w:hAnsi="unknown"/>
          <w:bCs/>
        </w:rPr>
      </w:pPr>
      <w:r>
        <w:rPr>
          <w:rFonts w:hint="eastAsia" w:ascii="unknown" w:hAnsi="unknown"/>
          <w:bCs/>
        </w:rPr>
        <w:t>本专业面向......国家或区域经济发展战略需要，培养德智体美劳全面发展，掌握......专业基础理论知识和方法，具有......能力，.....综合素质的应用型（复合型）高级专门人才。毕业生可以在......领域或单位从事......方面的工作。</w:t>
      </w:r>
    </w:p>
    <w:p>
      <w:pPr>
        <w:spacing w:line="320" w:lineRule="atLeast"/>
        <w:ind w:left="120" w:firstLine="480"/>
        <w:rPr>
          <w:rFonts w:hint="eastAsia" w:ascii="unknown" w:hAnsi="unknown"/>
          <w:bCs/>
          <w:lang w:val="en-US" w:eastAsia="zh-CN"/>
        </w:rPr>
      </w:pPr>
      <w:r>
        <w:rPr>
          <w:rFonts w:hint="eastAsia" w:ascii="unknown" w:hAnsi="unknown"/>
          <w:bCs/>
          <w:lang w:val="en-US" w:eastAsia="zh-CN"/>
        </w:rPr>
        <w:t>本专业细化后的培养目标如下：</w:t>
      </w:r>
    </w:p>
    <w:p>
      <w:pPr>
        <w:spacing w:line="320" w:lineRule="atLeast"/>
        <w:ind w:left="120" w:firstLine="480"/>
        <w:rPr>
          <w:rFonts w:hint="eastAsia" w:ascii="unknown" w:hAnsi="unknown"/>
          <w:bCs/>
          <w:lang w:val="en-US" w:eastAsia="zh-CN"/>
        </w:rPr>
      </w:pPr>
      <w:r>
        <w:rPr>
          <w:rFonts w:hint="eastAsia" w:ascii="unknown" w:hAnsi="unknown"/>
          <w:bCs/>
          <w:lang w:val="en-US" w:eastAsia="zh-CN"/>
        </w:rPr>
        <w:t>培养目标1：</w:t>
      </w:r>
    </w:p>
    <w:p>
      <w:pPr>
        <w:spacing w:line="320" w:lineRule="atLeast"/>
        <w:ind w:left="120" w:firstLine="480"/>
        <w:rPr>
          <w:rFonts w:hint="eastAsia" w:ascii="unknown" w:hAnsi="unknown"/>
          <w:bCs/>
          <w:lang w:val="en-US" w:eastAsia="zh-CN"/>
        </w:rPr>
      </w:pPr>
      <w:r>
        <w:rPr>
          <w:rFonts w:hint="eastAsia" w:ascii="unknown" w:hAnsi="unknown"/>
          <w:bCs/>
          <w:lang w:val="en-US" w:eastAsia="zh-CN"/>
        </w:rPr>
        <w:t>培养目标2：</w:t>
      </w:r>
    </w:p>
    <w:p>
      <w:pPr>
        <w:spacing w:line="320" w:lineRule="atLeast"/>
        <w:ind w:left="120" w:firstLine="480"/>
        <w:rPr>
          <w:rFonts w:hint="eastAsia" w:ascii="unknown" w:hAnsi="unknown"/>
          <w:bCs/>
          <w:lang w:val="en-US" w:eastAsia="zh-CN"/>
        </w:rPr>
      </w:pPr>
      <w:r>
        <w:rPr>
          <w:rFonts w:hint="eastAsia" w:ascii="unknown" w:hAnsi="unknown"/>
          <w:bCs/>
          <w:lang w:val="en-US" w:eastAsia="zh-CN"/>
        </w:rPr>
        <w:t>培养目标3：</w:t>
      </w:r>
    </w:p>
    <w:p>
      <w:pPr>
        <w:spacing w:line="320" w:lineRule="atLeast"/>
        <w:ind w:left="120" w:firstLine="480"/>
        <w:rPr>
          <w:rFonts w:hint="eastAsia" w:ascii="unknown" w:hAnsi="unknown"/>
          <w:bCs/>
          <w:lang w:val="en-US" w:eastAsia="zh-CN"/>
        </w:rPr>
      </w:pPr>
      <w:r>
        <w:rPr>
          <w:rFonts w:hint="eastAsia" w:ascii="unknown" w:hAnsi="unknown"/>
          <w:bCs/>
          <w:lang w:val="en-US" w:eastAsia="zh-CN"/>
        </w:rPr>
        <w:t>培养目标4：</w:t>
      </w:r>
    </w:p>
    <w:p>
      <w:pPr>
        <w:spacing w:line="320" w:lineRule="atLeast"/>
        <w:ind w:left="120" w:firstLine="480"/>
        <w:rPr>
          <w:rFonts w:hint="eastAsia" w:ascii="unknown" w:hAnsi="unknown"/>
          <w:bCs/>
          <w:lang w:val="en-US" w:eastAsia="zh-CN"/>
        </w:rPr>
      </w:pPr>
      <w:r>
        <w:rPr>
          <w:rFonts w:hint="eastAsia" w:ascii="unknown" w:hAnsi="unknown"/>
          <w:bCs/>
          <w:lang w:val="en-US" w:eastAsia="zh-CN"/>
        </w:rPr>
        <w:t>培养目标5：</w:t>
      </w:r>
    </w:p>
    <w:p>
      <w:pPr>
        <w:spacing w:line="320" w:lineRule="atLeast"/>
        <w:ind w:left="120" w:firstLine="480"/>
        <w:rPr>
          <w:rFonts w:hint="default" w:ascii="unknown" w:hAnsi="unknown"/>
          <w:bCs/>
          <w:lang w:val="en-US" w:eastAsia="zh-CN"/>
        </w:rPr>
      </w:pPr>
      <w:r>
        <w:rPr>
          <w:rFonts w:hint="eastAsia" w:ascii="unknown" w:hAnsi="unknown"/>
          <w:bCs/>
          <w:lang w:val="en-US" w:eastAsia="zh-CN"/>
        </w:rPr>
        <w:t>.......</w:t>
      </w:r>
    </w:p>
    <w:p>
      <w:pPr>
        <w:numPr>
          <w:ilvl w:val="0"/>
          <w:numId w:val="0"/>
        </w:numPr>
        <w:spacing w:line="320" w:lineRule="atLeast"/>
        <w:rPr>
          <w:rFonts w:hint="eastAsia" w:ascii="宋体" w:hAnsi="宋体" w:cs="宋体"/>
          <w:b/>
        </w:rPr>
      </w:pPr>
      <w:r>
        <w:rPr>
          <w:rFonts w:hint="eastAsia" w:ascii="宋体" w:hAnsi="宋体" w:cs="宋体"/>
          <w:b/>
          <w:lang w:val="en-US" w:eastAsia="zh-CN"/>
        </w:rPr>
        <w:t>二、毕业</w:t>
      </w:r>
      <w:r>
        <w:rPr>
          <w:rFonts w:hint="eastAsia" w:ascii="宋体" w:hAnsi="宋体" w:cs="宋体"/>
          <w:b/>
        </w:rPr>
        <w:t>要求</w:t>
      </w:r>
    </w:p>
    <w:p>
      <w:pPr>
        <w:numPr>
          <w:ilvl w:val="0"/>
          <w:numId w:val="0"/>
        </w:numPr>
        <w:spacing w:line="320" w:lineRule="atLeast"/>
        <w:ind w:left="120" w:leftChars="0"/>
        <w:rPr>
          <w:rFonts w:hint="eastAsia" w:ascii="宋体" w:hAnsi="宋体" w:cs="宋体"/>
          <w:b w:val="0"/>
          <w:bCs/>
          <w:lang w:val="en-US" w:eastAsia="zh-CN"/>
        </w:rPr>
      </w:pPr>
      <w:r>
        <w:rPr>
          <w:rFonts w:hint="eastAsia" w:ascii="宋体" w:hAnsi="宋体" w:cs="宋体"/>
          <w:b/>
          <w:lang w:val="en-US" w:eastAsia="zh-CN"/>
        </w:rPr>
        <w:t xml:space="preserve">   </w:t>
      </w:r>
      <w:r>
        <w:rPr>
          <w:rFonts w:hint="eastAsia" w:ascii="宋体" w:hAnsi="宋体" w:cs="宋体"/>
          <w:b w:val="0"/>
          <w:bCs/>
          <w:lang w:val="en-US" w:eastAsia="zh-CN"/>
        </w:rPr>
        <w:t>根据上述培养目标，本专业毕业生须达到涵盖知识、能力、素质的如下毕业要求：</w:t>
      </w:r>
    </w:p>
    <w:p>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1.毕业要求1：</w:t>
      </w:r>
    </w:p>
    <w:p>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2.毕业要求2：</w:t>
      </w:r>
    </w:p>
    <w:p>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3.毕业要求3：</w:t>
      </w:r>
    </w:p>
    <w:p>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4.毕业要求4：</w:t>
      </w:r>
    </w:p>
    <w:p>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5.毕业要求5：</w:t>
      </w:r>
    </w:p>
    <w:p>
      <w:pPr>
        <w:numPr>
          <w:ilvl w:val="0"/>
          <w:numId w:val="0"/>
        </w:numPr>
        <w:spacing w:line="320" w:lineRule="atLeast"/>
        <w:ind w:left="481" w:leftChars="0"/>
        <w:rPr>
          <w:rFonts w:hint="default" w:ascii="宋体" w:hAnsi="宋体" w:cs="宋体"/>
          <w:b w:val="0"/>
          <w:bCs/>
          <w:lang w:val="en-US" w:eastAsia="zh-CN"/>
        </w:rPr>
      </w:pPr>
      <w:r>
        <w:rPr>
          <w:rFonts w:hint="eastAsia" w:ascii="宋体" w:hAnsi="宋体" w:cs="宋体"/>
          <w:b w:val="0"/>
          <w:bCs/>
          <w:lang w:val="en-US" w:eastAsia="zh-CN"/>
        </w:rPr>
        <w:t>6.毕业要求6：</w:t>
      </w:r>
    </w:p>
    <w:p>
      <w:pPr>
        <w:spacing w:line="320" w:lineRule="atLeast"/>
        <w:ind w:left="120" w:firstLine="480"/>
        <w:rPr>
          <w:rFonts w:hint="eastAsia" w:ascii="unknown" w:hAnsi="unknown"/>
          <w:bCs/>
          <w:lang w:val="en-US" w:eastAsia="zh-CN"/>
        </w:rPr>
      </w:pPr>
      <w:r>
        <w:rPr>
          <w:rFonts w:hint="eastAsia" w:ascii="unknown" w:hAnsi="unknown"/>
          <w:bCs/>
          <w:lang w:val="en-US" w:eastAsia="zh-CN"/>
        </w:rPr>
        <w:t>.......</w:t>
      </w:r>
    </w:p>
    <w:p>
      <w:pPr>
        <w:numPr>
          <w:ilvl w:val="0"/>
          <w:numId w:val="0"/>
        </w:numPr>
        <w:spacing w:line="320" w:lineRule="atLeast"/>
        <w:rPr>
          <w:rFonts w:hint="default" w:ascii="宋体" w:hAnsi="宋体" w:cs="宋体"/>
          <w:b/>
          <w:lang w:val="en-US" w:eastAsia="zh-CN"/>
        </w:rPr>
      </w:pPr>
      <w:r>
        <w:rPr>
          <w:rFonts w:hint="eastAsia" w:ascii="unknown" w:hAnsi="unknown"/>
          <w:bCs/>
          <w:lang w:val="en-US" w:eastAsia="zh-CN"/>
        </w:rPr>
        <w:t xml:space="preserve">                  </w:t>
      </w:r>
      <w:r>
        <w:rPr>
          <w:rFonts w:hint="eastAsia" w:ascii="宋体" w:hAnsi="宋体" w:cs="宋体"/>
          <w:b/>
          <w:lang w:val="en-US" w:eastAsia="zh-CN"/>
        </w:rPr>
        <w:t>三、培养目标-毕业要求关联度矩阵</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1212"/>
        <w:gridCol w:w="1510"/>
        <w:gridCol w:w="1510"/>
        <w:gridCol w:w="1510"/>
        <w:gridCol w:w="1511"/>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08"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pPr>
              <w:keepNext w:val="0"/>
              <w:keepLines w:val="0"/>
              <w:pageBreakBefore w:val="0"/>
              <w:widowControl w:val="0"/>
              <w:numPr>
                <w:ilvl w:val="0"/>
                <w:numId w:val="0"/>
              </w:numPr>
              <w:kinsoku/>
              <w:overflowPunct/>
              <w:autoSpaceDE/>
              <w:autoSpaceDN/>
              <w:bidi w:val="0"/>
              <w:snapToGrid w:val="0"/>
              <w:spacing w:line="240" w:lineRule="auto"/>
              <w:jc w:val="center"/>
              <w:textAlignment w:val="auto"/>
              <w:rPr>
                <w:rFonts w:hint="eastAsia" w:ascii="仿宋_GB2312" w:hAnsi="仿宋_GB2312" w:eastAsia="仿宋_GB2312" w:cs="仿宋_GB2312"/>
                <w:sz w:val="21"/>
                <w:szCs w:val="21"/>
                <w:vertAlign w:val="baseline"/>
                <w:lang w:val="en-US" w:eastAsia="zh-CN"/>
              </w:rPr>
            </w:pPr>
          </w:p>
          <w:p>
            <w:pPr>
              <w:keepNext w:val="0"/>
              <w:keepLines w:val="0"/>
              <w:pageBreakBefore w:val="0"/>
              <w:widowControl w:val="0"/>
              <w:numPr>
                <w:ilvl w:val="0"/>
                <w:numId w:val="0"/>
              </w:numPr>
              <w:kinsoku/>
              <w:overflowPunct/>
              <w:autoSpaceDE/>
              <w:autoSpaceDN/>
              <w:bidi w:val="0"/>
              <w:snapToGrid w:val="0"/>
              <w:spacing w:line="240" w:lineRule="auto"/>
              <w:jc w:val="center"/>
              <w:textAlignment w:val="auto"/>
              <w:rPr>
                <w:rFonts w:hint="eastAsia" w:ascii="仿宋_GB2312" w:hAnsi="仿宋_GB2312" w:eastAsia="仿宋_GB2312" w:cs="仿宋_GB2312"/>
                <w:sz w:val="21"/>
                <w:szCs w:val="21"/>
                <w:vertAlign w:val="baseline"/>
                <w:lang w:val="en-US" w:eastAsia="zh-CN"/>
              </w:rPr>
            </w:pPr>
          </w:p>
          <w:p>
            <w:pPr>
              <w:keepNext w:val="0"/>
              <w:keepLines w:val="0"/>
              <w:pageBreakBefore w:val="0"/>
              <w:widowControl w:val="0"/>
              <w:numPr>
                <w:ilvl w:val="0"/>
                <w:numId w:val="0"/>
              </w:numPr>
              <w:kinsoku/>
              <w:overflowPunct/>
              <w:autoSpaceDE/>
              <w:autoSpaceDN/>
              <w:bidi w:val="0"/>
              <w:snapToGrid w:val="0"/>
              <w:spacing w:line="240" w:lineRule="auto"/>
              <w:jc w:val="center"/>
              <w:textAlignment w:val="auto"/>
              <mc:AlternateContent>
                <mc:Choice Requires="wpsCustomData">
                  <wpsCustomData:diagonalParaType/>
                </mc:Choice>
              </mc:AlternateContent>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w:t>
            </w:r>
            <w:r>
              <w:rPr>
                <w:rFonts w:hint="eastAsia" w:ascii="仿宋_GB2312" w:hAnsi="仿宋_GB2312" w:eastAsia="仿宋_GB2312" w:cs="仿宋_GB2312"/>
                <w:sz w:val="32"/>
                <w:szCs w:val="32"/>
                <w:vertAlign w:val="baseline"/>
                <w:lang w:val="en-US" w:eastAsia="zh-CN"/>
              </w:rPr>
              <w:t>求</w:t>
            </w:r>
          </w:p>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w:t>
            </w:r>
          </w:p>
        </w:tc>
        <w:tc>
          <w:tcPr>
            <w:tcW w:w="1212"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培养目标1</w:t>
            </w: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培养目标2</w:t>
            </w: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培养目标3</w:t>
            </w: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培养目标4</w:t>
            </w: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培养目标5</w:t>
            </w: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毕业要求1</w:t>
            </w:r>
          </w:p>
        </w:tc>
        <w:tc>
          <w:tcPr>
            <w:tcW w:w="1212"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毕业要求2</w:t>
            </w:r>
          </w:p>
        </w:tc>
        <w:tc>
          <w:tcPr>
            <w:tcW w:w="1212"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毕业要求3</w:t>
            </w:r>
          </w:p>
        </w:tc>
        <w:tc>
          <w:tcPr>
            <w:tcW w:w="1212"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毕业要求4</w:t>
            </w:r>
          </w:p>
        </w:tc>
        <w:tc>
          <w:tcPr>
            <w:tcW w:w="1212"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毕业要求5</w:t>
            </w:r>
          </w:p>
        </w:tc>
        <w:tc>
          <w:tcPr>
            <w:tcW w:w="1212"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毕业要求6</w:t>
            </w:r>
          </w:p>
        </w:tc>
        <w:tc>
          <w:tcPr>
            <w:tcW w:w="1212"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12"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bl>
    <w:p>
      <w:pPr>
        <w:spacing w:line="320" w:lineRule="atLeast"/>
        <w:ind w:left="120" w:firstLine="480"/>
        <w:rPr>
          <w:rFonts w:hint="eastAsia" w:ascii="宋体" w:hAnsi="宋体" w:cs="宋体"/>
          <w:b/>
          <w:lang w:val="en-US" w:eastAsia="zh-CN"/>
        </w:rPr>
      </w:pPr>
      <w:r>
        <w:rPr>
          <w:rFonts w:hint="eastAsia" w:ascii="unknown" w:hAnsi="unknown"/>
          <w:bCs/>
          <w:lang w:val="en-US" w:eastAsia="zh-CN"/>
        </w:rPr>
        <w:t>注：毕业要求与培养目标的关系分别用“H”（高）、“M”（中）、“L”（弱）标示。支撑强度的涵义是指该毕业要求与培养目标之间关联性的强弱，H至少覆盖80%，M至少覆盖50%，L至少覆盖30%。</w:t>
      </w:r>
    </w:p>
    <w:p>
      <w:pPr>
        <w:spacing w:line="320" w:lineRule="atLeast"/>
        <w:rPr>
          <w:rFonts w:hint="eastAsia" w:ascii="宋体" w:hAnsi="宋体" w:cs="宋体"/>
          <w:b/>
        </w:rPr>
      </w:pPr>
      <w:r>
        <w:rPr>
          <w:rFonts w:hint="eastAsia" w:ascii="宋体" w:hAnsi="宋体" w:cs="宋体"/>
          <w:b/>
          <w:lang w:val="en-US" w:eastAsia="zh-CN"/>
        </w:rPr>
        <w:t>四</w:t>
      </w:r>
      <w:r>
        <w:rPr>
          <w:rFonts w:hint="eastAsia" w:ascii="宋体" w:hAnsi="宋体" w:cs="宋体"/>
          <w:b/>
        </w:rPr>
        <w:t>、专业核心课程</w:t>
      </w:r>
    </w:p>
    <w:p>
      <w:pPr>
        <w:spacing w:line="320" w:lineRule="atLeast"/>
        <w:ind w:firstLine="480" w:firstLineChars="200"/>
        <w:rPr>
          <w:rFonts w:hint="eastAsia" w:ascii="宋体" w:hAnsi="宋体" w:cs="宋体"/>
          <w:i/>
          <w:iCs/>
        </w:rPr>
      </w:pPr>
      <w:r>
        <w:rPr>
          <w:rFonts w:hint="eastAsia" w:ascii="宋体" w:hAnsi="宋体" w:cs="宋体"/>
          <w:i/>
          <w:iCs/>
        </w:rPr>
        <w:t>以《国标》确定各专业核心课程，专业核心课程设置一般为 10 门左右，原则上应在学科基础课和专业必修课中开设。</w:t>
      </w:r>
    </w:p>
    <w:p>
      <w:pPr>
        <w:spacing w:line="320" w:lineRule="atLeast"/>
        <w:rPr>
          <w:rFonts w:hint="eastAsia" w:ascii="宋体" w:hAnsi="宋体" w:cs="宋体"/>
          <w:b/>
        </w:rPr>
      </w:pPr>
      <w:r>
        <w:rPr>
          <w:rFonts w:hint="eastAsia" w:ascii="宋体" w:hAnsi="宋体" w:cs="宋体"/>
          <w:b/>
          <w:lang w:val="en-US" w:eastAsia="zh-CN"/>
        </w:rPr>
        <w:t>五</w:t>
      </w:r>
      <w:r>
        <w:rPr>
          <w:rFonts w:hint="eastAsia" w:ascii="宋体" w:hAnsi="宋体" w:cs="宋体"/>
          <w:b/>
        </w:rPr>
        <w:t>、</w:t>
      </w:r>
      <w:r>
        <w:rPr>
          <w:rFonts w:hint="eastAsia" w:ascii="宋体" w:hAnsi="宋体" w:cs="宋体"/>
          <w:b/>
          <w:lang w:val="en-US" w:eastAsia="zh-CN"/>
        </w:rPr>
        <w:t>标准</w:t>
      </w:r>
      <w:r>
        <w:rPr>
          <w:rFonts w:hint="eastAsia" w:ascii="宋体" w:hAnsi="宋体" w:cs="宋体"/>
          <w:b/>
        </w:rPr>
        <w:t>修业年限</w:t>
      </w:r>
    </w:p>
    <w:p>
      <w:pPr>
        <w:spacing w:line="320" w:lineRule="atLeast"/>
        <w:ind w:left="120"/>
        <w:rPr>
          <w:rFonts w:hint="default" w:ascii="宋体" w:hAnsi="宋体" w:eastAsia="宋体" w:cs="宋体"/>
          <w:b w:val="0"/>
          <w:bCs/>
          <w:lang w:val="en-US" w:eastAsia="zh-CN"/>
        </w:rPr>
      </w:pPr>
      <w:r>
        <w:rPr>
          <w:rFonts w:hint="eastAsia" w:ascii="宋体" w:hAnsi="宋体" w:cs="宋体"/>
          <w:b/>
          <w:lang w:val="en-US" w:eastAsia="zh-CN"/>
        </w:rPr>
        <w:t xml:space="preserve">    </w:t>
      </w:r>
      <w:r>
        <w:rPr>
          <w:rFonts w:hint="eastAsia" w:ascii="宋体" w:hAnsi="宋体" w:cs="宋体"/>
          <w:b w:val="0"/>
          <w:bCs/>
          <w:i/>
          <w:iCs/>
          <w:lang w:val="en-US" w:eastAsia="zh-CN"/>
        </w:rPr>
        <w:t>本科标准修业年限为4年，专升本本科阶段标准修业年限为2年，我校实行3-7年弹性学制。</w:t>
      </w:r>
    </w:p>
    <w:p>
      <w:pPr>
        <w:spacing w:line="320" w:lineRule="atLeast"/>
        <w:rPr>
          <w:rFonts w:hint="eastAsia" w:ascii="宋体" w:hAnsi="宋体" w:cs="宋体"/>
          <w:b/>
        </w:rPr>
      </w:pPr>
      <w:r>
        <w:rPr>
          <w:rFonts w:hint="eastAsia" w:ascii="宋体" w:hAnsi="宋体" w:cs="宋体"/>
          <w:b/>
          <w:lang w:val="en-US" w:eastAsia="zh-CN"/>
        </w:rPr>
        <w:t>六</w:t>
      </w:r>
      <w:r>
        <w:rPr>
          <w:rFonts w:hint="eastAsia" w:ascii="宋体" w:hAnsi="宋体" w:cs="宋体"/>
          <w:b/>
        </w:rPr>
        <w:t>、授予学位</w:t>
      </w:r>
    </w:p>
    <w:p>
      <w:pPr>
        <w:spacing w:line="320" w:lineRule="atLeast"/>
        <w:ind w:left="120" w:firstLine="480" w:firstLineChars="200"/>
        <w:rPr>
          <w:rFonts w:hint="eastAsia" w:asciiTheme="minorEastAsia" w:hAnsiTheme="minorEastAsia" w:eastAsiaTheme="minorEastAsia" w:cstheme="minorEastAsia"/>
          <w:b/>
          <w:i/>
          <w:iCs/>
          <w:sz w:val="24"/>
          <w:szCs w:val="24"/>
        </w:rPr>
      </w:pPr>
      <w:r>
        <w:rPr>
          <w:rFonts w:hint="eastAsia" w:asciiTheme="minorEastAsia" w:hAnsiTheme="minorEastAsia" w:eastAsiaTheme="minorEastAsia" w:cstheme="minorEastAsia"/>
          <w:i/>
          <w:iCs/>
          <w:sz w:val="24"/>
          <w:szCs w:val="24"/>
        </w:rPr>
        <w:t>授予学位以教育部公布的普通高等学校本科专业备案和审批结果为准。</w:t>
      </w:r>
    </w:p>
    <w:p>
      <w:pPr>
        <w:spacing w:line="320" w:lineRule="atLeast"/>
        <w:rPr>
          <w:rFonts w:hint="eastAsia" w:ascii="宋体" w:hAnsi="宋体" w:cs="宋体"/>
          <w:b/>
        </w:rPr>
      </w:pPr>
      <w:r>
        <w:rPr>
          <w:rFonts w:hint="eastAsia" w:ascii="宋体" w:hAnsi="宋体" w:cs="宋体"/>
          <w:b/>
          <w:lang w:val="en-US" w:eastAsia="zh-CN"/>
        </w:rPr>
        <w:t>七</w:t>
      </w:r>
      <w:r>
        <w:rPr>
          <w:rFonts w:hint="eastAsia" w:ascii="宋体" w:hAnsi="宋体" w:cs="宋体"/>
          <w:b/>
        </w:rPr>
        <w:t>、课程体系及相应学分占比</w:t>
      </w:r>
    </w:p>
    <w:p>
      <w:pPr>
        <w:spacing w:line="240" w:lineRule="auto"/>
        <w:ind w:firstLine="480" w:firstLineChars="200"/>
        <w:jc w:val="left"/>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i/>
          <w:iCs/>
          <w:sz w:val="24"/>
          <w:szCs w:val="24"/>
        </w:rPr>
        <w:t>说明本专业培养方案中的课程体系构成</w:t>
      </w:r>
      <w:r>
        <w:rPr>
          <w:rFonts w:hint="eastAsia" w:asciiTheme="minorEastAsia" w:hAnsiTheme="minorEastAsia" w:eastAsiaTheme="minorEastAsia" w:cstheme="minorEastAsia"/>
          <w:i/>
          <w:iCs/>
          <w:sz w:val="24"/>
          <w:szCs w:val="24"/>
          <w:lang w:eastAsia="zh-CN"/>
        </w:rPr>
        <w:t>，</w:t>
      </w:r>
      <w:r>
        <w:rPr>
          <w:rFonts w:hint="eastAsia" w:asciiTheme="minorEastAsia" w:hAnsiTheme="minorEastAsia" w:eastAsiaTheme="minorEastAsia" w:cstheme="minorEastAsia"/>
          <w:i/>
          <w:iCs/>
          <w:sz w:val="24"/>
          <w:szCs w:val="24"/>
          <w:lang w:val="en-US" w:eastAsia="zh-CN"/>
        </w:rPr>
        <w:t>并</w:t>
      </w:r>
      <w:r>
        <w:rPr>
          <w:rFonts w:hint="eastAsia" w:asciiTheme="minorEastAsia" w:hAnsiTheme="minorEastAsia" w:eastAsiaTheme="minorEastAsia" w:cstheme="minorEastAsia"/>
          <w:i/>
          <w:iCs/>
          <w:sz w:val="24"/>
          <w:szCs w:val="24"/>
        </w:rPr>
        <w:t>说明专业课程总学分，必修课总学分及占比，选修课总学分及占比，实践教学总学分及占比。</w:t>
      </w:r>
    </w:p>
    <w:p>
      <w:pPr>
        <w:spacing w:line="240" w:lineRule="auto"/>
        <w:ind w:firstLine="480" w:firstLineChars="200"/>
        <w:jc w:val="both"/>
        <w:rPr>
          <w:rFonts w:hint="default" w:ascii="宋体" w:hAnsi="宋体" w:eastAsia="宋体" w:cs="宋体"/>
          <w:b w:val="0"/>
          <w:bCs/>
          <w:i w:val="0"/>
          <w:iCs w:val="0"/>
          <w:lang w:val="en-US" w:eastAsia="zh-CN"/>
        </w:rPr>
      </w:pPr>
      <w:r>
        <w:rPr>
          <w:rFonts w:hint="eastAsia" w:ascii="宋体" w:hAnsi="宋体" w:cs="宋体"/>
          <w:b w:val="0"/>
          <w:bCs/>
          <w:i w:val="0"/>
          <w:iCs w:val="0"/>
          <w:lang w:val="en-US" w:eastAsia="zh-CN"/>
        </w:rPr>
        <w:t>例：本专业分为通识课、学科基础课和专业课三大模块。课程按性质分为必修课、选修课两类，其中必修课包括通识必修课、学科基础课、专业必修课，选修课包括通识选修课、专业选修课。专业要求课程修读总学分   分，其中必修课   分， 占总学分的   %；选修课  分，占总学分的   %；实践教学    分，占总学分的   %。</w:t>
      </w:r>
    </w:p>
    <w:p>
      <w:pPr>
        <w:numPr>
          <w:ilvl w:val="0"/>
          <w:numId w:val="0"/>
        </w:numPr>
        <w:spacing w:line="320" w:lineRule="atLeast"/>
        <w:rPr>
          <w:rFonts w:hint="eastAsia" w:ascii="宋体" w:hAnsi="宋体" w:cs="宋体"/>
          <w:b/>
        </w:rPr>
      </w:pPr>
      <w:r>
        <w:rPr>
          <w:rFonts w:hint="eastAsia" w:ascii="宋体" w:hAnsi="宋体" w:cs="宋体"/>
          <w:b/>
          <w:lang w:val="en-US" w:eastAsia="zh-CN"/>
        </w:rPr>
        <w:t>八、</w:t>
      </w:r>
      <w:r>
        <w:rPr>
          <w:rFonts w:hint="eastAsia" w:ascii="宋体" w:hAnsi="宋体" w:cs="宋体"/>
          <w:b/>
        </w:rPr>
        <w:t>修读要求</w:t>
      </w:r>
    </w:p>
    <w:p>
      <w:pPr>
        <w:spacing w:line="240" w:lineRule="auto"/>
        <w:ind w:firstLine="0" w:firstLineChars="0"/>
        <w:jc w:val="left"/>
        <w:rPr>
          <w:rFonts w:hint="eastAsia" w:asciiTheme="minorEastAsia" w:hAnsiTheme="minorEastAsia" w:eastAsiaTheme="minorEastAsia" w:cstheme="minorEastAsia"/>
          <w:b/>
          <w:sz w:val="24"/>
          <w:szCs w:val="24"/>
          <w:lang w:val="en-US" w:eastAsia="zh-CN"/>
        </w:rPr>
      </w:pPr>
      <w:r>
        <w:rPr>
          <w:rFonts w:hint="eastAsia" w:ascii="宋体" w:hAnsi="宋体" w:cs="宋体"/>
          <w:b/>
          <w:lang w:val="en-US" w:eastAsia="zh-CN"/>
        </w:rPr>
        <w:t xml:space="preserve">   </w:t>
      </w:r>
      <w:r>
        <w:rPr>
          <w:rFonts w:hint="eastAsia" w:asciiTheme="minorEastAsia" w:hAnsiTheme="minorEastAsia" w:eastAsiaTheme="minorEastAsia" w:cstheme="minorEastAsia"/>
          <w:i/>
          <w:iCs/>
          <w:sz w:val="24"/>
          <w:szCs w:val="24"/>
        </w:rPr>
        <w:t>分别说明主修、辅修本专业学生授予学士学位的课程模块学分修读要求。并说明修读专业（港澳台学生、留学生除外）对第二课堂学分修读的要求。</w:t>
      </w:r>
    </w:p>
    <w:p>
      <w:pPr>
        <w:spacing w:line="320" w:lineRule="atLeast"/>
        <w:ind w:firstLine="480" w:firstLineChars="200"/>
        <w:rPr>
          <w:rFonts w:hint="eastAsia" w:ascii="宋体" w:hAnsi="宋体" w:cs="宋体"/>
        </w:rPr>
      </w:pPr>
      <w:r>
        <w:rPr>
          <w:rFonts w:hint="eastAsia" w:ascii="宋体" w:hAnsi="宋体" w:cs="宋体"/>
          <w:lang w:val="en-US" w:eastAsia="zh-CN"/>
        </w:rPr>
        <w:t>例：</w:t>
      </w:r>
      <w:r>
        <w:rPr>
          <w:rFonts w:hint="eastAsia" w:ascii="宋体" w:hAnsi="宋体" w:cs="宋体"/>
        </w:rPr>
        <w:t>主修本专业的学生应修满</w:t>
      </w:r>
      <w:r>
        <w:rPr>
          <w:rFonts w:hint="eastAsia" w:ascii="宋体" w:hAnsi="宋体" w:cs="宋体"/>
          <w:lang w:val="en-US" w:eastAsia="zh-CN"/>
        </w:rPr>
        <w:t xml:space="preserve">   </w:t>
      </w:r>
      <w:r>
        <w:rPr>
          <w:rFonts w:hint="eastAsia" w:ascii="宋体" w:hAnsi="宋体" w:cs="宋体"/>
        </w:rPr>
        <w:t>学分（不含第二课堂学分）</w:t>
      </w:r>
      <w:r>
        <w:rPr>
          <w:rFonts w:hint="eastAsia" w:ascii="宋体" w:hAnsi="宋体" w:cs="宋体"/>
          <w:lang w:eastAsia="zh-CN"/>
        </w:rPr>
        <w:t>。</w:t>
      </w:r>
      <w:r>
        <w:rPr>
          <w:rFonts w:hint="eastAsia" w:ascii="宋体" w:hAnsi="宋体" w:cs="宋体"/>
        </w:rPr>
        <w:t>其中</w:t>
      </w:r>
      <w:r>
        <w:rPr>
          <w:rFonts w:hint="eastAsia" w:ascii="宋体" w:hAnsi="宋体" w:cs="宋体"/>
          <w:lang w:eastAsia="zh-CN"/>
        </w:rPr>
        <w:t>，</w:t>
      </w:r>
      <w:r>
        <w:rPr>
          <w:rFonts w:hint="eastAsia" w:ascii="宋体" w:hAnsi="宋体" w:cs="宋体"/>
        </w:rPr>
        <w:t>通识必修课</w:t>
      </w:r>
      <w:r>
        <w:rPr>
          <w:rFonts w:hint="eastAsia" w:ascii="宋体" w:hAnsi="宋体" w:cs="宋体"/>
          <w:lang w:val="en-US" w:eastAsia="zh-CN"/>
        </w:rPr>
        <w:t xml:space="preserve">  </w:t>
      </w:r>
      <w:r>
        <w:rPr>
          <w:rFonts w:hint="eastAsia" w:ascii="宋体" w:hAnsi="宋体" w:cs="宋体"/>
        </w:rPr>
        <w:t>学分、通识选修课</w:t>
      </w:r>
      <w:r>
        <w:rPr>
          <w:rFonts w:hint="eastAsia" w:ascii="宋体" w:hAnsi="宋体" w:cs="宋体"/>
          <w:lang w:val="en-US" w:eastAsia="zh-CN"/>
        </w:rPr>
        <w:t xml:space="preserve">   </w:t>
      </w:r>
      <w:r>
        <w:rPr>
          <w:rFonts w:hint="eastAsia" w:ascii="宋体" w:hAnsi="宋体" w:cs="宋体"/>
        </w:rPr>
        <w:t>学分，学科基础课</w:t>
      </w:r>
      <w:r>
        <w:rPr>
          <w:rFonts w:hint="eastAsia" w:ascii="宋体" w:hAnsi="宋体" w:cs="宋体"/>
          <w:lang w:val="en-US" w:eastAsia="zh-CN"/>
        </w:rPr>
        <w:t xml:space="preserve">  </w:t>
      </w:r>
      <w:r>
        <w:rPr>
          <w:rFonts w:hint="eastAsia" w:ascii="宋体" w:hAnsi="宋体" w:cs="宋体"/>
        </w:rPr>
        <w:t>学分，专业必修课</w:t>
      </w:r>
      <w:r>
        <w:rPr>
          <w:rFonts w:hint="eastAsia" w:ascii="宋体" w:hAnsi="宋体" w:cs="宋体"/>
          <w:lang w:val="en-US" w:eastAsia="zh-CN"/>
        </w:rPr>
        <w:t xml:space="preserve">  </w:t>
      </w:r>
      <w:r>
        <w:rPr>
          <w:rFonts w:hint="eastAsia" w:ascii="宋体" w:hAnsi="宋体" w:cs="宋体"/>
        </w:rPr>
        <w:t>学分、专业选修课</w:t>
      </w:r>
      <w:r>
        <w:rPr>
          <w:rFonts w:hint="eastAsia" w:ascii="宋体" w:hAnsi="宋体" w:cs="宋体"/>
          <w:lang w:val="en-US" w:eastAsia="zh-CN"/>
        </w:rPr>
        <w:t xml:space="preserve">  </w:t>
      </w:r>
      <w:r>
        <w:rPr>
          <w:rFonts w:hint="eastAsia" w:ascii="宋体" w:hAnsi="宋体" w:cs="宋体"/>
        </w:rPr>
        <w:t>学分；同时，除港澳台学生外，每个学生还须取得10个第二课堂学分，第二课堂学分具体要求见</w:t>
      </w:r>
      <w:r>
        <w:rPr>
          <w:rFonts w:hint="eastAsia" w:ascii="宋体" w:hAnsi="宋体" w:cs="宋体"/>
          <w:color w:val="0000FF"/>
        </w:rPr>
        <w:t>《广东财经大学“第二课堂成绩单”制度实施办法（试行）》（粤财大〔2019〕42号）</w:t>
      </w:r>
      <w:r>
        <w:rPr>
          <w:rFonts w:hint="eastAsia" w:ascii="宋体" w:hAnsi="宋体" w:cs="宋体"/>
        </w:rPr>
        <w:t>。</w:t>
      </w:r>
    </w:p>
    <w:p>
      <w:pPr>
        <w:spacing w:line="320" w:lineRule="atLeast"/>
        <w:ind w:firstLine="480" w:firstLineChars="200"/>
        <w:rPr>
          <w:rFonts w:ascii="unknown" w:hAnsi="unknown"/>
        </w:rPr>
      </w:pPr>
      <w:r>
        <w:rPr>
          <w:rFonts w:hint="eastAsia" w:ascii="宋体" w:hAnsi="宋体" w:cs="宋体"/>
        </w:rPr>
        <w:t>辅修本专业的学生需修读《教学计划进度》中适用于辅修专业的所有课程。辅修总学分为</w:t>
      </w:r>
      <w:r>
        <w:rPr>
          <w:rFonts w:ascii="unknown" w:hAnsi="unknown"/>
          <w:color w:val="FF0000"/>
        </w:rPr>
        <w:t>45</w:t>
      </w:r>
      <w:r>
        <w:rPr>
          <w:rFonts w:hint="eastAsia" w:ascii="unknown" w:hAnsi="unknown"/>
          <w:color w:val="FF0000"/>
          <w:lang w:val="en-US" w:eastAsia="zh-CN"/>
        </w:rPr>
        <w:t>-</w:t>
      </w:r>
      <w:r>
        <w:rPr>
          <w:rFonts w:ascii="unknown" w:hAnsi="unknown"/>
          <w:color w:val="FF0000"/>
        </w:rPr>
        <w:t>46</w:t>
      </w:r>
      <w:r>
        <w:rPr>
          <w:rFonts w:hint="eastAsia" w:ascii="宋体" w:hAnsi="宋体" w:cs="宋体"/>
        </w:rPr>
        <w:t>学分，其中学科基础课</w:t>
      </w:r>
      <w:r>
        <w:rPr>
          <w:rFonts w:hint="eastAsia" w:ascii="宋体" w:hAnsi="宋体" w:cs="宋体"/>
          <w:lang w:val="en-US" w:eastAsia="zh-CN"/>
        </w:rPr>
        <w:t xml:space="preserve">  </w:t>
      </w:r>
      <w:r>
        <w:rPr>
          <w:rFonts w:hint="eastAsia" w:ascii="宋体" w:hAnsi="宋体" w:cs="宋体"/>
        </w:rPr>
        <w:t>学分，专业必修课</w:t>
      </w:r>
      <w:r>
        <w:rPr>
          <w:rFonts w:hint="eastAsia" w:ascii="宋体" w:hAnsi="宋体" w:cs="宋体"/>
          <w:lang w:val="en-US" w:eastAsia="zh-CN"/>
        </w:rPr>
        <w:t xml:space="preserve">  </w:t>
      </w:r>
      <w:r>
        <w:rPr>
          <w:rFonts w:hint="eastAsia" w:ascii="宋体" w:hAnsi="宋体" w:cs="宋体"/>
        </w:rPr>
        <w:t>学分。</w:t>
      </w:r>
    </w:p>
    <w:p>
      <w:pPr>
        <w:spacing w:line="320" w:lineRule="atLeast"/>
        <w:rPr>
          <w:rFonts w:ascii="unknown" w:hAnsi="unknown"/>
        </w:rPr>
      </w:pPr>
    </w:p>
    <w:p>
      <w:pPr>
        <w:ind w:right="3266" w:rightChars="1361"/>
        <w:jc w:val="both"/>
        <w:rPr>
          <w:rFonts w:hint="eastAsia" w:ascii="宋体" w:hAnsi="宋体" w:cs="宋体"/>
          <w:b/>
        </w:rPr>
        <w:sectPr>
          <w:headerReference r:id="rId3" w:type="default"/>
          <w:pgSz w:w="11907" w:h="16840"/>
          <w:pgMar w:top="720" w:right="720" w:bottom="720" w:left="720" w:header="720" w:footer="720" w:gutter="0"/>
          <w:cols w:space="720" w:num="1"/>
        </w:sectPr>
      </w:pPr>
    </w:p>
    <w:p>
      <w:pPr>
        <w:spacing w:line="320" w:lineRule="atLeast"/>
        <w:rPr>
          <w:rFonts w:hint="eastAsia" w:ascii="宋体" w:hAnsi="宋体" w:cs="宋体"/>
          <w:bCs/>
        </w:rPr>
      </w:pPr>
    </w:p>
    <w:p>
      <w:pPr>
        <w:spacing w:line="320" w:lineRule="atLeast"/>
        <w:ind w:left="120"/>
        <w:rPr>
          <w:rFonts w:hint="eastAsia" w:ascii="宋体" w:hAnsi="宋体" w:cs="宋体"/>
          <w:b/>
        </w:rPr>
      </w:pPr>
      <w:r>
        <w:rPr>
          <w:rFonts w:hint="eastAsia" w:ascii="宋体" w:hAnsi="宋体" w:cs="宋体"/>
          <w:b/>
          <w:lang w:val="en-US" w:eastAsia="zh-CN"/>
        </w:rPr>
        <w:t>九</w:t>
      </w:r>
      <w:r>
        <w:rPr>
          <w:rFonts w:hint="eastAsia" w:ascii="宋体" w:hAnsi="宋体" w:cs="宋体"/>
          <w:b/>
        </w:rPr>
        <w:t>、课程</w:t>
      </w:r>
      <w:r>
        <w:rPr>
          <w:rFonts w:hint="eastAsia" w:ascii="宋体" w:hAnsi="宋体" w:cs="宋体"/>
          <w:b/>
          <w:lang w:val="en-US" w:eastAsia="zh-CN"/>
        </w:rPr>
        <w:t>设置对</w:t>
      </w:r>
      <w:r>
        <w:rPr>
          <w:rFonts w:hint="eastAsia" w:ascii="宋体" w:hAnsi="宋体" w:cs="宋体"/>
          <w:b/>
        </w:rPr>
        <w:t>毕业要求</w:t>
      </w:r>
      <w:r>
        <w:rPr>
          <w:rFonts w:hint="eastAsia" w:ascii="宋体" w:hAnsi="宋体" w:cs="宋体"/>
          <w:b/>
          <w:lang w:val="en-US" w:eastAsia="zh-CN"/>
        </w:rPr>
        <w:t>支撑</w:t>
      </w:r>
      <w:r>
        <w:rPr>
          <w:rFonts w:hint="eastAsia" w:ascii="宋体" w:hAnsi="宋体" w:cs="宋体"/>
          <w:b/>
        </w:rPr>
        <w:t>矩阵</w:t>
      </w:r>
    </w:p>
    <w:p>
      <w:pPr>
        <w:widowControl/>
        <w:autoSpaceDE/>
        <w:autoSpaceDN/>
        <w:adjustRightInd/>
        <w:rPr>
          <w:rFonts w:ascii="unknown" w:hAnsi="unknown"/>
        </w:rPr>
      </w:pPr>
    </w:p>
    <w:tbl>
      <w:tblPr>
        <w:tblStyle w:val="19"/>
        <w:tblW w:w="505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97"/>
        <w:gridCol w:w="4982"/>
        <w:gridCol w:w="1360"/>
        <w:gridCol w:w="1232"/>
        <w:gridCol w:w="1270"/>
        <w:gridCol w:w="1310"/>
        <w:gridCol w:w="1313"/>
        <w:gridCol w:w="1192"/>
        <w:gridCol w:w="1133"/>
      </w:tblGrid>
      <w:tr>
        <w:tblPrEx>
          <w:tblCellMar>
            <w:top w:w="0" w:type="dxa"/>
            <w:left w:w="0" w:type="dxa"/>
            <w:bottom w:w="0" w:type="dxa"/>
            <w:right w:w="0" w:type="dxa"/>
          </w:tblCellMar>
        </w:tblPrEx>
        <w:trPr>
          <w:trHeight w:val="538" w:hRule="atLeast"/>
        </w:trPr>
        <w:tc>
          <w:tcPr>
            <w:tcW w:w="576" w:type="pct"/>
            <w:tcBorders>
              <w:top w:val="single" w:color="auto" w:sz="4" w:space="0"/>
            </w:tcBorders>
            <w:vAlign w:val="center"/>
          </w:tcPr>
          <w:p>
            <w:pPr>
              <w:bidi w:val="0"/>
              <w:jc w:val="center"/>
              <w:rPr>
                <w:rFonts w:hint="default"/>
                <w:b/>
                <w:bCs/>
                <w:sz w:val="18"/>
                <w:szCs w:val="18"/>
                <w:lang w:val="en-US" w:eastAsia="zh-CN"/>
              </w:rPr>
            </w:pPr>
            <w:r>
              <w:rPr>
                <w:rFonts w:hint="eastAsia"/>
                <w:b/>
                <w:bCs/>
                <w:sz w:val="18"/>
                <w:szCs w:val="18"/>
                <w:lang w:val="en-US" w:eastAsia="zh-CN"/>
              </w:rPr>
              <w:t>课程类别</w:t>
            </w:r>
          </w:p>
        </w:tc>
        <w:tc>
          <w:tcPr>
            <w:tcW w:w="1597" w:type="pct"/>
            <w:tcBorders>
              <w:top w:val="single" w:color="auto" w:sz="4" w:space="0"/>
            </w:tcBorders>
            <w:vAlign w:val="center"/>
            <mc:AlternateContent>
              <mc:Choice Requires="wpsCustomData">
                <wpsCustomData:diagonals>
                  <wpsCustomData:diagonal from="10000" to="30000">
                    <wpsCustomData:border w:val="single" w:color="auto" w:sz="4" w:space="0"/>
                  </wpsCustomData:diagonal>
                </wpsCustomData:diagonals>
              </mc:Choice>
            </mc:AlternateContent>
          </w:tcPr>
          <w:p>
            <w:pPr>
              <w:snapToGrid w:val="0"/>
              <w:spacing w:line="240" w:lineRule="auto"/>
              <w:jc w:val="center"/>
              <w:rPr>
                <w:rFonts w:hint="eastAsia"/>
                <w:b/>
                <w:bCs/>
                <w:sz w:val="18"/>
                <w:szCs w:val="18"/>
              </w:rPr>
            </w:pPr>
          </w:p>
          <w:p>
            <w:pPr>
              <w:bidi w:val="0"/>
              <w:jc w:val="center"/>
              <w:rPr>
                <w:rFonts w:hint="default" w:ascii="Arial" w:hAnsi="Arial" w:eastAsia="宋体" w:cs="Times New Roman"/>
                <w:b/>
                <w:bCs/>
                <w:color w:val="000000"/>
                <w:sz w:val="18"/>
                <w:szCs w:val="18"/>
                <w:lang w:val="en-US" w:eastAsia="zh-CN" w:bidi="ar-SA"/>
              </w:rPr>
            </w:pPr>
            <w:r>
              <w:rPr>
                <w:rFonts w:hint="eastAsia" w:cs="Times New Roman"/>
                <w:b/>
                <w:bCs/>
                <w:color w:val="000000"/>
                <w:sz w:val="18"/>
                <w:szCs w:val="18"/>
                <w:lang w:val="en-US" w:eastAsia="zh-CN" w:bidi="ar-SA"/>
              </w:rPr>
              <w:t>课程名称</w:t>
            </w:r>
          </w:p>
          <w:p>
            <w:pPr>
              <w:bidi w:val="0"/>
              <w:jc w:val="center"/>
              <w:rPr>
                <w:rFonts w:hint="eastAsia"/>
                <w:b/>
                <w:bCs/>
                <w:sz w:val="18"/>
                <w:szCs w:val="18"/>
                <w:lang w:val="en-US" w:eastAsia="zh-CN"/>
              </w:rPr>
            </w:pPr>
          </w:p>
          <w:p>
            <w:pPr>
              <w:bidi w:val="0"/>
              <w:ind w:firstLine="542" w:firstLineChars="300"/>
              <w:jc w:val="center"/>
              <w:rPr>
                <w:rFonts w:hint="default"/>
                <w:b/>
                <w:bCs/>
                <w:sz w:val="18"/>
                <w:szCs w:val="18"/>
                <w:lang w:val="en-US" w:eastAsia="zh-CN"/>
              </w:rPr>
            </w:pPr>
            <w:r>
              <w:rPr>
                <w:rFonts w:hint="eastAsia"/>
                <w:b/>
                <w:bCs/>
                <w:sz w:val="18"/>
                <w:szCs w:val="18"/>
                <w:lang w:val="en-US" w:eastAsia="zh-CN"/>
              </w:rPr>
              <w:t>课程名称</w:t>
            </w:r>
          </w:p>
          <w:p>
            <w:pPr>
              <w:bidi w:val="0"/>
              <w:jc w:val="center"/>
              <w:rPr>
                <w:rFonts w:hint="eastAsia"/>
                <w:b/>
                <w:bCs/>
                <w:sz w:val="18"/>
                <w:szCs w:val="18"/>
                <w:lang w:val="en-US" w:eastAsia="zh-CN"/>
              </w:rPr>
            </w:pPr>
          </w:p>
          <w:p>
            <w:pPr>
              <w:bidi w:val="0"/>
              <w:jc w:val="center"/>
              <mc:AlternateContent>
                <mc:Choice Requires="wpsCustomData">
                  <wpsCustomData:diagonalParaType/>
                </mc:Choice>
              </mc:AlternateContent>
              <w:rPr>
                <w:rFonts w:hint="default"/>
                <w:b/>
                <w:bCs/>
                <w:sz w:val="18"/>
                <w:szCs w:val="18"/>
                <w:lang w:val="en-US" w:eastAsia="zh-CN"/>
              </w:rPr>
            </w:pPr>
            <w:r>
              <w:rPr>
                <w:rFonts w:hint="eastAsia"/>
                <w:b/>
                <w:bCs/>
                <w:sz w:val="18"/>
                <w:szCs w:val="18"/>
                <w:lang w:val="en-US" w:eastAsia="zh-CN"/>
              </w:rPr>
              <w:t>课程名称</w:t>
            </w:r>
          </w:p>
          <w:p>
            <w:pPr>
              <w:jc w:val="center"/>
              <w:rPr>
                <w:rFonts w:hint="eastAsia"/>
                <w:b/>
                <w:bCs/>
                <w:sz w:val="18"/>
                <w:szCs w:val="18"/>
                <w:lang w:val="en-US" w:eastAsia="zh-CN"/>
              </w:rPr>
            </w:pPr>
          </w:p>
          <w:p>
            <w:pPr>
              <w:bidi w:val="0"/>
              <w:jc w:val="center"/>
              <w:rPr>
                <w:rFonts w:hint="default" w:ascii="Arial" w:hAnsi="Arial" w:eastAsia="宋体" w:cs="Times New Roman"/>
                <w:b/>
                <w:bCs/>
                <w:color w:val="000000"/>
                <w:sz w:val="18"/>
                <w:szCs w:val="18"/>
                <w:lang w:val="en-US" w:eastAsia="zh-CN" w:bidi="ar-SA"/>
              </w:rPr>
            </w:pPr>
            <w:r>
              <w:rPr>
                <w:rFonts w:hint="eastAsia" w:cs="Times New Roman"/>
                <w:b/>
                <w:bCs/>
                <w:color w:val="000000"/>
                <w:sz w:val="18"/>
                <w:szCs w:val="18"/>
                <w:lang w:val="en-US" w:eastAsia="zh-CN" w:bidi="ar-SA"/>
              </w:rPr>
              <w:t>毕业要求</w:t>
            </w:r>
          </w:p>
          <w:p>
            <w:pPr>
              <w:bidi w:val="0"/>
              <w:ind w:firstLine="181" w:firstLineChars="100"/>
              <w:jc w:val="center"/>
              <w:rPr>
                <w:rFonts w:hint="default"/>
                <w:b/>
                <w:bCs/>
                <w:sz w:val="18"/>
                <w:szCs w:val="18"/>
                <w:lang w:val="en-US" w:eastAsia="zh-CN"/>
              </w:rPr>
            </w:pPr>
            <w:r>
              <w:rPr>
                <w:rFonts w:hint="eastAsia"/>
                <w:b/>
                <w:bCs/>
                <w:sz w:val="18"/>
                <w:szCs w:val="18"/>
                <w:lang w:val="en-US" w:eastAsia="zh-CN"/>
              </w:rPr>
              <w:t>毕业要求</w:t>
            </w:r>
          </w:p>
        </w:tc>
        <w:tc>
          <w:tcPr>
            <w:tcW w:w="436" w:type="pct"/>
            <w:tcBorders>
              <w:top w:val="single" w:color="auto" w:sz="4" w:space="0"/>
              <w:right w:val="single" w:color="auto" w:sz="4" w:space="0"/>
            </w:tcBorders>
            <w:vAlign w:val="center"/>
          </w:tcPr>
          <w:p>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毕业要求1</w:t>
            </w:r>
          </w:p>
        </w:tc>
        <w:tc>
          <w:tcPr>
            <w:tcW w:w="395" w:type="pct"/>
            <w:tcBorders>
              <w:top w:val="single" w:color="auto" w:sz="4" w:space="0"/>
              <w:left w:val="single" w:color="auto" w:sz="4" w:space="0"/>
              <w:right w:val="single" w:color="auto" w:sz="4" w:space="0"/>
            </w:tcBorders>
            <w:vAlign w:val="center"/>
          </w:tcPr>
          <w:p>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毕业要求2</w:t>
            </w:r>
          </w:p>
        </w:tc>
        <w:tc>
          <w:tcPr>
            <w:tcW w:w="407" w:type="pct"/>
            <w:tcBorders>
              <w:top w:val="single" w:color="auto" w:sz="4" w:space="0"/>
              <w:left w:val="single" w:color="auto" w:sz="4" w:space="0"/>
              <w:right w:val="single" w:color="auto" w:sz="4" w:space="0"/>
            </w:tcBorders>
            <w:vAlign w:val="center"/>
          </w:tcPr>
          <w:p>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毕业要求3</w:t>
            </w:r>
          </w:p>
        </w:tc>
        <w:tc>
          <w:tcPr>
            <w:tcW w:w="420" w:type="pct"/>
            <w:tcBorders>
              <w:top w:val="single" w:color="auto" w:sz="4" w:space="0"/>
              <w:left w:val="single" w:color="auto" w:sz="4" w:space="0"/>
              <w:right w:val="single" w:color="auto" w:sz="4" w:space="0"/>
            </w:tcBorders>
            <w:vAlign w:val="center"/>
          </w:tcPr>
          <w:p>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毕业要求4</w:t>
            </w:r>
          </w:p>
        </w:tc>
        <w:tc>
          <w:tcPr>
            <w:tcW w:w="421" w:type="pct"/>
            <w:tcBorders>
              <w:top w:val="single" w:color="auto" w:sz="4" w:space="0"/>
              <w:left w:val="single" w:color="auto" w:sz="4" w:space="0"/>
              <w:right w:val="single" w:color="auto" w:sz="4" w:space="0"/>
            </w:tcBorders>
            <w:vAlign w:val="center"/>
          </w:tcPr>
          <w:p>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毕业要求5</w:t>
            </w:r>
          </w:p>
        </w:tc>
        <w:tc>
          <w:tcPr>
            <w:tcW w:w="382" w:type="pct"/>
            <w:tcBorders>
              <w:top w:val="single" w:color="auto" w:sz="4" w:space="0"/>
              <w:left w:val="single" w:color="auto" w:sz="4" w:space="0"/>
            </w:tcBorders>
            <w:vAlign w:val="center"/>
          </w:tcPr>
          <w:p>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毕业要求6</w:t>
            </w:r>
          </w:p>
        </w:tc>
        <w:tc>
          <w:tcPr>
            <w:tcW w:w="363" w:type="pct"/>
            <w:tcBorders>
              <w:right w:val="single" w:color="auto" w:sz="4" w:space="0"/>
            </w:tcBorders>
            <w:vAlign w:val="center"/>
          </w:tcPr>
          <w:p>
            <w:pPr>
              <w:pStyle w:val="32"/>
              <w:spacing w:before="87"/>
              <w:ind w:left="112"/>
              <w:jc w:val="center"/>
              <w:rPr>
                <w:rFonts w:hint="default" w:ascii="Times New Roman"/>
                <w:b/>
                <w:bCs/>
                <w:sz w:val="18"/>
                <w:szCs w:val="18"/>
                <w:lang w:val="en-US" w:eastAsia="zh-CN"/>
              </w:rPr>
            </w:pPr>
            <w:r>
              <w:rPr>
                <w:rFonts w:hint="eastAsia" w:ascii="Times New Roman"/>
                <w:b/>
                <w:bCs/>
                <w:sz w:val="18"/>
                <w:szCs w:val="1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restart"/>
            <w:vAlign w:val="center"/>
          </w:tcPr>
          <w:p>
            <w:pPr>
              <w:jc w:val="center"/>
              <w:rPr>
                <w:rFonts w:hint="eastAsia"/>
                <w:sz w:val="2"/>
                <w:szCs w:val="2"/>
              </w:rPr>
            </w:pPr>
          </w:p>
          <w:p>
            <w:pPr>
              <w:bidi w:val="0"/>
              <w:jc w:val="center"/>
              <w:rPr>
                <w:rFonts w:hint="eastAsia" w:ascii="Arial" w:hAnsi="Arial" w:eastAsia="宋体" w:cs="Times New Roman"/>
                <w:color w:val="000000"/>
                <w:sz w:val="24"/>
                <w:szCs w:val="24"/>
                <w:lang w:val="en-US" w:eastAsia="zh-CN" w:bidi="ar-SA"/>
              </w:rPr>
            </w:pPr>
          </w:p>
          <w:p>
            <w:pPr>
              <w:bidi w:val="0"/>
              <w:jc w:val="center"/>
              <w:rPr>
                <w:rFonts w:hint="eastAsia"/>
                <w:lang w:val="en-US" w:eastAsia="zh-CN"/>
              </w:rPr>
            </w:pPr>
          </w:p>
          <w:p>
            <w:pPr>
              <w:bidi w:val="0"/>
              <w:jc w:val="center"/>
              <w:rPr>
                <w:rFonts w:hint="eastAsia"/>
                <w:lang w:val="en-US" w:eastAsia="zh-CN"/>
              </w:rPr>
            </w:pPr>
          </w:p>
          <w:p>
            <w:pPr>
              <w:bidi w:val="0"/>
              <w:jc w:val="center"/>
              <w:rPr>
                <w:rFonts w:hint="default"/>
                <w:lang w:val="en-US" w:eastAsia="zh-CN"/>
              </w:rPr>
            </w:pPr>
            <w:r>
              <w:rPr>
                <w:rFonts w:hint="eastAsia" w:ascii="宋体" w:hAnsi="宋体" w:eastAsia="宋体" w:cs="宋体"/>
                <w:color w:val="auto"/>
                <w:spacing w:val="-2"/>
                <w:sz w:val="18"/>
                <w:szCs w:val="22"/>
                <w:lang w:val="en-US" w:eastAsia="zh-CN" w:bidi="ar-SA"/>
              </w:rPr>
              <w:t>学科基础课</w:t>
            </w:r>
          </w:p>
        </w:tc>
        <w:tc>
          <w:tcPr>
            <w:tcW w:w="1597" w:type="pct"/>
            <w:vAlign w:val="center"/>
          </w:tcPr>
          <w:p>
            <w:pPr>
              <w:pStyle w:val="32"/>
              <w:spacing w:before="17"/>
              <w:ind w:left="107"/>
              <w:jc w:val="center"/>
              <w:rPr>
                <w:rFonts w:hint="eastAsia"/>
                <w:sz w:val="18"/>
              </w:rPr>
            </w:pPr>
          </w:p>
        </w:tc>
        <w:tc>
          <w:tcPr>
            <w:tcW w:w="436" w:type="pct"/>
            <w:vAlign w:val="center"/>
          </w:tcPr>
          <w:p>
            <w:pPr>
              <w:pStyle w:val="32"/>
              <w:spacing w:before="29"/>
              <w:ind w:left="9"/>
              <w:jc w:val="center"/>
              <w:rPr>
                <w:rFonts w:ascii="Times New Roman" w:hAnsi="Times New Roman"/>
                <w:sz w:val="18"/>
              </w:rPr>
            </w:pPr>
          </w:p>
        </w:tc>
        <w:tc>
          <w:tcPr>
            <w:tcW w:w="395" w:type="pct"/>
            <w:vAlign w:val="center"/>
          </w:tcPr>
          <w:p>
            <w:pPr>
              <w:pStyle w:val="32"/>
              <w:jc w:val="center"/>
              <w:rPr>
                <w:rFonts w:hint="eastAsia" w:ascii="Times New Roman"/>
                <w:sz w:val="16"/>
              </w:rPr>
            </w:pPr>
          </w:p>
        </w:tc>
        <w:tc>
          <w:tcPr>
            <w:tcW w:w="407" w:type="pct"/>
            <w:vAlign w:val="center"/>
          </w:tcPr>
          <w:p>
            <w:pPr>
              <w:pStyle w:val="32"/>
              <w:jc w:val="center"/>
              <w:rPr>
                <w:rFonts w:hint="eastAsia" w:ascii="Times New Roman"/>
                <w:sz w:val="16"/>
              </w:rPr>
            </w:pPr>
          </w:p>
        </w:tc>
        <w:tc>
          <w:tcPr>
            <w:tcW w:w="420" w:type="pct"/>
            <w:vAlign w:val="center"/>
          </w:tcPr>
          <w:p>
            <w:pPr>
              <w:pStyle w:val="32"/>
              <w:jc w:val="center"/>
              <w:rPr>
                <w:rFonts w:hint="eastAsia" w:ascii="Times New Roman"/>
                <w:sz w:val="16"/>
              </w:rPr>
            </w:pPr>
          </w:p>
        </w:tc>
        <w:tc>
          <w:tcPr>
            <w:tcW w:w="421" w:type="pct"/>
            <w:vAlign w:val="center"/>
          </w:tcPr>
          <w:p>
            <w:pPr>
              <w:pStyle w:val="32"/>
              <w:spacing w:before="29"/>
              <w:ind w:left="146"/>
              <w:jc w:val="center"/>
              <w:rPr>
                <w:rFonts w:ascii="Times New Roman" w:hAnsi="Times New Roman"/>
                <w:sz w:val="18"/>
              </w:rPr>
            </w:pPr>
          </w:p>
        </w:tc>
        <w:tc>
          <w:tcPr>
            <w:tcW w:w="382" w:type="pct"/>
            <w:vAlign w:val="center"/>
          </w:tcPr>
          <w:p>
            <w:pPr>
              <w:pStyle w:val="32"/>
              <w:jc w:val="center"/>
              <w:rPr>
                <w:rFonts w:hint="eastAsia" w:ascii="Times New Roman"/>
                <w:sz w:val="16"/>
              </w:rPr>
            </w:pPr>
          </w:p>
        </w:tc>
        <w:tc>
          <w:tcPr>
            <w:tcW w:w="363" w:type="pct"/>
            <w:vAlign w:val="center"/>
          </w:tcPr>
          <w:p>
            <w:pPr>
              <w:pStyle w:val="32"/>
              <w:jc w:val="center"/>
              <w:rPr>
                <w:rFonts w:hint="eastAsia"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eastAsia"/>
                <w:sz w:val="2"/>
                <w:szCs w:val="2"/>
              </w:rPr>
            </w:pPr>
          </w:p>
        </w:tc>
        <w:tc>
          <w:tcPr>
            <w:tcW w:w="1597" w:type="pct"/>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left="10"/>
              <w:jc w:val="center"/>
              <w:rPr>
                <w:rFonts w:ascii="Times New Roman" w:hAnsi="Times New Roman"/>
                <w:sz w:val="18"/>
              </w:rPr>
            </w:pPr>
          </w:p>
        </w:tc>
        <w:tc>
          <w:tcPr>
            <w:tcW w:w="420" w:type="pct"/>
            <w:vAlign w:val="center"/>
          </w:tcPr>
          <w:p>
            <w:pPr>
              <w:pStyle w:val="32"/>
              <w:jc w:val="center"/>
              <w:rPr>
                <w:rFonts w:hint="eastAsia" w:ascii="Times New Roman"/>
                <w:sz w:val="16"/>
              </w:rPr>
            </w:pPr>
          </w:p>
        </w:tc>
        <w:tc>
          <w:tcPr>
            <w:tcW w:w="421" w:type="pct"/>
            <w:vAlign w:val="center"/>
          </w:tcPr>
          <w:p>
            <w:pPr>
              <w:pStyle w:val="32"/>
              <w:spacing w:before="28"/>
              <w:ind w:left="146"/>
              <w:jc w:val="center"/>
              <w:rPr>
                <w:rFonts w:ascii="Times New Roman" w:hAnsi="Times New Roman"/>
                <w:sz w:val="18"/>
              </w:rPr>
            </w:pPr>
          </w:p>
        </w:tc>
        <w:tc>
          <w:tcPr>
            <w:tcW w:w="382" w:type="pct"/>
            <w:vAlign w:val="center"/>
          </w:tcPr>
          <w:p>
            <w:pPr>
              <w:pStyle w:val="32"/>
              <w:jc w:val="center"/>
              <w:rPr>
                <w:rFonts w:hint="eastAsia" w:ascii="Times New Roman"/>
                <w:sz w:val="16"/>
              </w:rPr>
            </w:pPr>
          </w:p>
        </w:tc>
        <w:tc>
          <w:tcPr>
            <w:tcW w:w="363" w:type="pct"/>
            <w:vAlign w:val="center"/>
          </w:tcPr>
          <w:p>
            <w:pPr>
              <w:pStyle w:val="32"/>
              <w:jc w:val="center"/>
              <w:rPr>
                <w:rFonts w:hint="eastAsia"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eastAsia"/>
                <w:sz w:val="2"/>
                <w:szCs w:val="2"/>
              </w:rPr>
            </w:pPr>
          </w:p>
        </w:tc>
        <w:tc>
          <w:tcPr>
            <w:tcW w:w="1597" w:type="pct"/>
            <w:vAlign w:val="center"/>
          </w:tcPr>
          <w:p>
            <w:pPr>
              <w:pStyle w:val="32"/>
              <w:spacing w:before="16"/>
              <w:ind w:left="107"/>
              <w:jc w:val="center"/>
              <w:rPr>
                <w:rFonts w:hint="eastAsia"/>
                <w:sz w:val="18"/>
              </w:rPr>
            </w:pPr>
          </w:p>
        </w:tc>
        <w:tc>
          <w:tcPr>
            <w:tcW w:w="436" w:type="pct"/>
            <w:vAlign w:val="center"/>
          </w:tcPr>
          <w:p>
            <w:pPr>
              <w:pStyle w:val="32"/>
              <w:spacing w:before="28"/>
              <w:ind w:left="9"/>
              <w:jc w:val="center"/>
              <w:rPr>
                <w:rFonts w:ascii="Times New Roman" w:hAnsi="Times New Roman"/>
                <w:sz w:val="18"/>
              </w:rPr>
            </w:pPr>
          </w:p>
        </w:tc>
        <w:tc>
          <w:tcPr>
            <w:tcW w:w="395" w:type="pct"/>
            <w:vAlign w:val="center"/>
          </w:tcPr>
          <w:p>
            <w:pPr>
              <w:pStyle w:val="32"/>
              <w:spacing w:before="28"/>
              <w:ind w:right="134"/>
              <w:jc w:val="center"/>
              <w:rPr>
                <w:rFonts w:ascii="Times New Roman" w:hAnsi="Times New Roman"/>
                <w:sz w:val="18"/>
              </w:rPr>
            </w:pPr>
          </w:p>
        </w:tc>
        <w:tc>
          <w:tcPr>
            <w:tcW w:w="407" w:type="pct"/>
            <w:vAlign w:val="center"/>
          </w:tcPr>
          <w:p>
            <w:pPr>
              <w:pStyle w:val="32"/>
              <w:jc w:val="center"/>
              <w:rPr>
                <w:rFonts w:hint="eastAsia" w:ascii="Times New Roman"/>
                <w:sz w:val="16"/>
              </w:rPr>
            </w:pPr>
          </w:p>
        </w:tc>
        <w:tc>
          <w:tcPr>
            <w:tcW w:w="420" w:type="pct"/>
            <w:vAlign w:val="center"/>
          </w:tcPr>
          <w:p>
            <w:pPr>
              <w:pStyle w:val="32"/>
              <w:jc w:val="center"/>
              <w:rPr>
                <w:rFonts w:hint="eastAsia" w:ascii="Times New Roman"/>
                <w:sz w:val="16"/>
              </w:rPr>
            </w:pPr>
          </w:p>
        </w:tc>
        <w:tc>
          <w:tcPr>
            <w:tcW w:w="421" w:type="pct"/>
            <w:vAlign w:val="center"/>
          </w:tcPr>
          <w:p>
            <w:pPr>
              <w:pStyle w:val="32"/>
              <w:spacing w:before="28"/>
              <w:ind w:left="146"/>
              <w:jc w:val="center"/>
              <w:rPr>
                <w:rFonts w:ascii="Times New Roman" w:hAnsi="Times New Roman"/>
                <w:sz w:val="18"/>
              </w:rPr>
            </w:pPr>
          </w:p>
        </w:tc>
        <w:tc>
          <w:tcPr>
            <w:tcW w:w="382" w:type="pct"/>
            <w:vAlign w:val="center"/>
          </w:tcPr>
          <w:p>
            <w:pPr>
              <w:pStyle w:val="32"/>
              <w:jc w:val="center"/>
              <w:rPr>
                <w:rFonts w:hint="eastAsia" w:ascii="Times New Roman"/>
                <w:sz w:val="16"/>
              </w:rPr>
            </w:pPr>
          </w:p>
        </w:tc>
        <w:tc>
          <w:tcPr>
            <w:tcW w:w="363" w:type="pct"/>
            <w:vAlign w:val="center"/>
          </w:tcPr>
          <w:p>
            <w:pPr>
              <w:pStyle w:val="32"/>
              <w:jc w:val="center"/>
              <w:rPr>
                <w:rFonts w:hint="eastAsia"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eastAsia"/>
                <w:sz w:val="2"/>
                <w:szCs w:val="2"/>
              </w:rPr>
            </w:pPr>
          </w:p>
        </w:tc>
        <w:tc>
          <w:tcPr>
            <w:tcW w:w="1597" w:type="pct"/>
            <w:vAlign w:val="center"/>
          </w:tcPr>
          <w:p>
            <w:pPr>
              <w:pStyle w:val="32"/>
              <w:spacing w:before="16"/>
              <w:ind w:left="107"/>
              <w:jc w:val="center"/>
              <w:rPr>
                <w:rFonts w:hint="eastAsia"/>
                <w:sz w:val="18"/>
              </w:rPr>
            </w:pPr>
          </w:p>
        </w:tc>
        <w:tc>
          <w:tcPr>
            <w:tcW w:w="436" w:type="pct"/>
            <w:vAlign w:val="center"/>
          </w:tcPr>
          <w:p>
            <w:pPr>
              <w:pStyle w:val="32"/>
              <w:spacing w:before="28"/>
              <w:ind w:left="9"/>
              <w:jc w:val="center"/>
              <w:rPr>
                <w:rFonts w:ascii="Times New Roman" w:hAnsi="Times New Roman"/>
                <w:sz w:val="18"/>
              </w:rPr>
            </w:pPr>
          </w:p>
        </w:tc>
        <w:tc>
          <w:tcPr>
            <w:tcW w:w="395" w:type="pct"/>
            <w:vAlign w:val="center"/>
          </w:tcPr>
          <w:p>
            <w:pPr>
              <w:pStyle w:val="32"/>
              <w:jc w:val="center"/>
              <w:rPr>
                <w:rFonts w:hint="eastAsia" w:ascii="Times New Roman"/>
                <w:sz w:val="16"/>
              </w:rPr>
            </w:pPr>
          </w:p>
        </w:tc>
        <w:tc>
          <w:tcPr>
            <w:tcW w:w="407" w:type="pct"/>
            <w:vAlign w:val="center"/>
          </w:tcPr>
          <w:p>
            <w:pPr>
              <w:pStyle w:val="32"/>
              <w:jc w:val="center"/>
              <w:rPr>
                <w:rFonts w:hint="eastAsia" w:ascii="Times New Roman"/>
                <w:sz w:val="16"/>
              </w:rPr>
            </w:pPr>
          </w:p>
        </w:tc>
        <w:tc>
          <w:tcPr>
            <w:tcW w:w="420" w:type="pct"/>
            <w:vAlign w:val="center"/>
          </w:tcPr>
          <w:p>
            <w:pPr>
              <w:pStyle w:val="32"/>
              <w:jc w:val="center"/>
              <w:rPr>
                <w:rFonts w:hint="eastAsia" w:ascii="Times New Roman"/>
                <w:sz w:val="16"/>
              </w:rPr>
            </w:pPr>
          </w:p>
        </w:tc>
        <w:tc>
          <w:tcPr>
            <w:tcW w:w="421" w:type="pct"/>
            <w:vAlign w:val="center"/>
          </w:tcPr>
          <w:p>
            <w:pPr>
              <w:pStyle w:val="32"/>
              <w:spacing w:before="28"/>
              <w:ind w:left="146"/>
              <w:jc w:val="center"/>
              <w:rPr>
                <w:rFonts w:ascii="Times New Roman" w:hAnsi="Times New Roman"/>
                <w:sz w:val="18"/>
              </w:rPr>
            </w:pPr>
          </w:p>
        </w:tc>
        <w:tc>
          <w:tcPr>
            <w:tcW w:w="382" w:type="pct"/>
            <w:vAlign w:val="center"/>
          </w:tcPr>
          <w:p>
            <w:pPr>
              <w:pStyle w:val="32"/>
              <w:jc w:val="center"/>
              <w:rPr>
                <w:rFonts w:hint="eastAsia" w:ascii="Times New Roman"/>
                <w:sz w:val="16"/>
              </w:rPr>
            </w:pPr>
          </w:p>
        </w:tc>
        <w:tc>
          <w:tcPr>
            <w:tcW w:w="363" w:type="pct"/>
            <w:vAlign w:val="center"/>
          </w:tcPr>
          <w:p>
            <w:pPr>
              <w:pStyle w:val="32"/>
              <w:jc w:val="center"/>
              <w:rPr>
                <w:rFonts w:hint="eastAsia"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tcBorders>
              <w:bottom w:val="single" w:color="auto" w:sz="4" w:space="0"/>
            </w:tcBorders>
            <w:vAlign w:val="center"/>
          </w:tcPr>
          <w:p>
            <w:pPr>
              <w:jc w:val="center"/>
              <w:rPr>
                <w:rFonts w:hint="eastAsia"/>
                <w:sz w:val="2"/>
                <w:szCs w:val="2"/>
              </w:rPr>
            </w:pPr>
          </w:p>
        </w:tc>
        <w:tc>
          <w:tcPr>
            <w:tcW w:w="1597" w:type="pct"/>
            <w:tcBorders>
              <w:bottom w:val="single" w:color="auto" w:sz="4" w:space="0"/>
            </w:tcBorders>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left="10"/>
              <w:jc w:val="center"/>
              <w:rPr>
                <w:rFonts w:ascii="Times New Roman" w:hAnsi="Times New Roman"/>
                <w:sz w:val="18"/>
              </w:rPr>
            </w:pPr>
          </w:p>
        </w:tc>
        <w:tc>
          <w:tcPr>
            <w:tcW w:w="420" w:type="pct"/>
            <w:vAlign w:val="center"/>
          </w:tcPr>
          <w:p>
            <w:pPr>
              <w:pStyle w:val="32"/>
              <w:jc w:val="center"/>
              <w:rPr>
                <w:rFonts w:hint="eastAsia" w:ascii="Times New Roman"/>
                <w:sz w:val="16"/>
              </w:rPr>
            </w:pPr>
          </w:p>
        </w:tc>
        <w:tc>
          <w:tcPr>
            <w:tcW w:w="421" w:type="pct"/>
            <w:vAlign w:val="center"/>
          </w:tcPr>
          <w:p>
            <w:pPr>
              <w:pStyle w:val="32"/>
              <w:spacing w:before="28"/>
              <w:ind w:left="146"/>
              <w:jc w:val="center"/>
              <w:rPr>
                <w:rFonts w:ascii="Times New Roman" w:hAnsi="Times New Roman"/>
                <w:sz w:val="18"/>
              </w:rPr>
            </w:pPr>
          </w:p>
        </w:tc>
        <w:tc>
          <w:tcPr>
            <w:tcW w:w="382" w:type="pct"/>
            <w:vAlign w:val="center"/>
          </w:tcPr>
          <w:p>
            <w:pPr>
              <w:pStyle w:val="32"/>
              <w:jc w:val="center"/>
              <w:rPr>
                <w:rFonts w:hint="eastAsia" w:ascii="Times New Roman"/>
                <w:sz w:val="16"/>
              </w:rPr>
            </w:pPr>
          </w:p>
        </w:tc>
        <w:tc>
          <w:tcPr>
            <w:tcW w:w="363" w:type="pct"/>
            <w:vAlign w:val="center"/>
          </w:tcPr>
          <w:p>
            <w:pPr>
              <w:pStyle w:val="32"/>
              <w:jc w:val="center"/>
              <w:rPr>
                <w:rFonts w:hint="eastAsia"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restart"/>
            <w:tcBorders>
              <w:top w:val="single" w:color="auto" w:sz="4" w:space="0"/>
            </w:tcBorders>
            <w:vAlign w:val="center"/>
          </w:tcPr>
          <w:p>
            <w:pPr>
              <w:jc w:val="center"/>
              <w:rPr>
                <w:rFonts w:hint="eastAsia"/>
                <w:sz w:val="2"/>
                <w:szCs w:val="2"/>
              </w:rPr>
            </w:pPr>
          </w:p>
          <w:p>
            <w:pPr>
              <w:bidi w:val="0"/>
              <w:jc w:val="center"/>
              <w:rPr>
                <w:rFonts w:hint="eastAsia" w:ascii="Arial" w:hAnsi="Arial" w:eastAsia="宋体" w:cs="Times New Roman"/>
                <w:color w:val="000000"/>
                <w:sz w:val="24"/>
                <w:szCs w:val="24"/>
                <w:lang w:val="en-US" w:eastAsia="zh-CN" w:bidi="ar-SA"/>
              </w:rPr>
            </w:pPr>
          </w:p>
          <w:p>
            <w:pPr>
              <w:pStyle w:val="32"/>
              <w:spacing w:before="52" w:line="208" w:lineRule="auto"/>
              <w:ind w:right="154"/>
              <w:jc w:val="center"/>
              <w:rPr>
                <w:rFonts w:hint="default"/>
                <w:spacing w:val="-2"/>
                <w:sz w:val="18"/>
                <w:lang w:val="en-US" w:eastAsia="zh-CN"/>
              </w:rPr>
            </w:pPr>
            <w:r>
              <w:rPr>
                <w:rFonts w:hint="eastAsia"/>
                <w:spacing w:val="-2"/>
                <w:sz w:val="18"/>
                <w:lang w:val="en-US" w:eastAsia="zh-CN"/>
              </w:rPr>
              <w:t>专业必修课</w:t>
            </w:r>
          </w:p>
          <w:p>
            <w:pPr>
              <w:bidi w:val="0"/>
              <w:ind w:firstLine="415" w:firstLineChars="0"/>
              <w:jc w:val="center"/>
              <w:rPr>
                <w:rFonts w:hint="default"/>
                <w:lang w:val="en-US" w:eastAsia="zh-CN"/>
              </w:rPr>
            </w:pPr>
          </w:p>
        </w:tc>
        <w:tc>
          <w:tcPr>
            <w:tcW w:w="1597" w:type="pct"/>
            <w:tcBorders>
              <w:top w:val="single" w:color="auto" w:sz="4" w:space="0"/>
            </w:tcBorders>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left="10"/>
              <w:jc w:val="center"/>
              <w:rPr>
                <w:rFonts w:ascii="Times New Roman" w:hAnsi="Times New Roman"/>
                <w:sz w:val="18"/>
              </w:rPr>
            </w:pPr>
          </w:p>
        </w:tc>
        <w:tc>
          <w:tcPr>
            <w:tcW w:w="420" w:type="pct"/>
            <w:vAlign w:val="center"/>
          </w:tcPr>
          <w:p>
            <w:pPr>
              <w:pStyle w:val="32"/>
              <w:jc w:val="center"/>
              <w:rPr>
                <w:rFonts w:hint="eastAsia" w:ascii="Times New Roman"/>
                <w:sz w:val="16"/>
              </w:rPr>
            </w:pPr>
          </w:p>
        </w:tc>
        <w:tc>
          <w:tcPr>
            <w:tcW w:w="421" w:type="pct"/>
            <w:vAlign w:val="center"/>
          </w:tcPr>
          <w:p>
            <w:pPr>
              <w:pStyle w:val="32"/>
              <w:spacing w:before="28"/>
              <w:ind w:left="146"/>
              <w:jc w:val="center"/>
              <w:rPr>
                <w:rFonts w:ascii="Times New Roman" w:hAnsi="Times New Roman"/>
                <w:sz w:val="18"/>
              </w:rPr>
            </w:pPr>
          </w:p>
        </w:tc>
        <w:tc>
          <w:tcPr>
            <w:tcW w:w="382" w:type="pct"/>
            <w:vAlign w:val="center"/>
          </w:tcPr>
          <w:p>
            <w:pPr>
              <w:pStyle w:val="32"/>
              <w:spacing w:before="28"/>
              <w:ind w:left="147"/>
              <w:jc w:val="center"/>
              <w:rPr>
                <w:rFonts w:ascii="Times New Roman" w:hAnsi="Times New Roman"/>
                <w:sz w:val="18"/>
              </w:rPr>
            </w:pPr>
          </w:p>
        </w:tc>
        <w:tc>
          <w:tcPr>
            <w:tcW w:w="363" w:type="pct"/>
            <w:vAlign w:val="center"/>
          </w:tcPr>
          <w:p>
            <w:pPr>
              <w:pStyle w:val="32"/>
              <w:spacing w:before="28"/>
              <w:ind w:left="13"/>
              <w:jc w:val="center"/>
              <w:rPr>
                <w:rFonts w:ascii="Times New Roman" w:hAns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eastAsia"/>
                <w:sz w:val="2"/>
                <w:szCs w:val="2"/>
              </w:rPr>
            </w:pPr>
          </w:p>
        </w:tc>
        <w:tc>
          <w:tcPr>
            <w:tcW w:w="1597" w:type="pct"/>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right="64"/>
              <w:jc w:val="center"/>
              <w:rPr>
                <w:rFonts w:ascii="Times New Roman" w:hAnsi="Times New Roman"/>
                <w:sz w:val="18"/>
              </w:rPr>
            </w:pPr>
          </w:p>
        </w:tc>
        <w:tc>
          <w:tcPr>
            <w:tcW w:w="420" w:type="pct"/>
            <w:vAlign w:val="center"/>
          </w:tcPr>
          <w:p>
            <w:pPr>
              <w:pStyle w:val="32"/>
              <w:jc w:val="center"/>
              <w:rPr>
                <w:rFonts w:hint="eastAsia" w:ascii="Times New Roman"/>
                <w:sz w:val="16"/>
              </w:rPr>
            </w:pPr>
          </w:p>
        </w:tc>
        <w:tc>
          <w:tcPr>
            <w:tcW w:w="421" w:type="pct"/>
            <w:vAlign w:val="center"/>
          </w:tcPr>
          <w:p>
            <w:pPr>
              <w:pStyle w:val="32"/>
              <w:spacing w:before="28"/>
              <w:ind w:left="108"/>
              <w:jc w:val="center"/>
              <w:rPr>
                <w:rFonts w:ascii="Times New Roman" w:hAnsi="Times New Roman"/>
                <w:sz w:val="18"/>
              </w:rPr>
            </w:pPr>
          </w:p>
        </w:tc>
        <w:tc>
          <w:tcPr>
            <w:tcW w:w="382" w:type="pct"/>
            <w:vAlign w:val="center"/>
          </w:tcPr>
          <w:p>
            <w:pPr>
              <w:pStyle w:val="32"/>
              <w:jc w:val="center"/>
              <w:rPr>
                <w:rFonts w:hint="eastAsia" w:ascii="Times New Roman"/>
                <w:sz w:val="16"/>
              </w:rPr>
            </w:pPr>
          </w:p>
        </w:tc>
        <w:tc>
          <w:tcPr>
            <w:tcW w:w="363" w:type="pct"/>
            <w:vAlign w:val="center"/>
          </w:tcPr>
          <w:p>
            <w:pPr>
              <w:pStyle w:val="32"/>
              <w:jc w:val="center"/>
              <w:rPr>
                <w:rFonts w:hint="eastAsia"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eastAsia"/>
                <w:sz w:val="2"/>
                <w:szCs w:val="2"/>
              </w:rPr>
            </w:pPr>
          </w:p>
        </w:tc>
        <w:tc>
          <w:tcPr>
            <w:tcW w:w="1597" w:type="pct"/>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right="64"/>
              <w:jc w:val="center"/>
              <w:rPr>
                <w:rFonts w:ascii="Times New Roman" w:hAnsi="Times New Roman"/>
                <w:sz w:val="18"/>
              </w:rPr>
            </w:pPr>
          </w:p>
        </w:tc>
        <w:tc>
          <w:tcPr>
            <w:tcW w:w="420" w:type="pct"/>
            <w:vAlign w:val="center"/>
          </w:tcPr>
          <w:p>
            <w:pPr>
              <w:pStyle w:val="32"/>
              <w:spacing w:before="28"/>
              <w:ind w:right="64"/>
              <w:jc w:val="center"/>
              <w:rPr>
                <w:rFonts w:ascii="Times New Roman" w:hAnsi="Times New Roman"/>
                <w:sz w:val="18"/>
              </w:rPr>
            </w:pPr>
          </w:p>
        </w:tc>
        <w:tc>
          <w:tcPr>
            <w:tcW w:w="421" w:type="pct"/>
            <w:vAlign w:val="center"/>
          </w:tcPr>
          <w:p>
            <w:pPr>
              <w:pStyle w:val="32"/>
              <w:spacing w:before="28"/>
              <w:ind w:left="108"/>
              <w:jc w:val="center"/>
              <w:rPr>
                <w:rFonts w:ascii="Times New Roman" w:hAnsi="Times New Roman"/>
                <w:sz w:val="18"/>
              </w:rPr>
            </w:pPr>
          </w:p>
        </w:tc>
        <w:tc>
          <w:tcPr>
            <w:tcW w:w="382" w:type="pct"/>
            <w:vAlign w:val="center"/>
          </w:tcPr>
          <w:p>
            <w:pPr>
              <w:pStyle w:val="32"/>
              <w:spacing w:before="28"/>
              <w:ind w:left="108"/>
              <w:jc w:val="center"/>
              <w:rPr>
                <w:rFonts w:ascii="Times New Roman" w:hAnsi="Times New Roman"/>
                <w:sz w:val="18"/>
              </w:rPr>
            </w:pPr>
          </w:p>
        </w:tc>
        <w:tc>
          <w:tcPr>
            <w:tcW w:w="363" w:type="pct"/>
            <w:vAlign w:val="center"/>
          </w:tcPr>
          <w:p>
            <w:pPr>
              <w:pStyle w:val="32"/>
              <w:spacing w:before="28"/>
              <w:ind w:right="61"/>
              <w:jc w:val="center"/>
              <w:rPr>
                <w:rFonts w:ascii="Times New Roman" w:hAns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default" w:eastAsia="宋体"/>
                <w:sz w:val="2"/>
                <w:szCs w:val="2"/>
                <w:lang w:val="en-US" w:eastAsia="zh-CN"/>
              </w:rPr>
            </w:pPr>
          </w:p>
        </w:tc>
        <w:tc>
          <w:tcPr>
            <w:tcW w:w="1597" w:type="pct"/>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right="64"/>
              <w:jc w:val="center"/>
              <w:rPr>
                <w:rFonts w:ascii="Times New Roman" w:hAnsi="Times New Roman"/>
                <w:sz w:val="18"/>
              </w:rPr>
            </w:pPr>
          </w:p>
        </w:tc>
        <w:tc>
          <w:tcPr>
            <w:tcW w:w="420" w:type="pct"/>
            <w:vAlign w:val="center"/>
          </w:tcPr>
          <w:p>
            <w:pPr>
              <w:pStyle w:val="32"/>
              <w:spacing w:before="28"/>
              <w:ind w:right="64"/>
              <w:jc w:val="center"/>
              <w:rPr>
                <w:rFonts w:ascii="Times New Roman" w:hAnsi="Times New Roman"/>
                <w:sz w:val="18"/>
              </w:rPr>
            </w:pPr>
          </w:p>
        </w:tc>
        <w:tc>
          <w:tcPr>
            <w:tcW w:w="421" w:type="pct"/>
            <w:vAlign w:val="center"/>
          </w:tcPr>
          <w:p>
            <w:pPr>
              <w:pStyle w:val="32"/>
              <w:spacing w:before="28"/>
              <w:ind w:left="108"/>
              <w:jc w:val="center"/>
              <w:rPr>
                <w:rFonts w:ascii="Times New Roman" w:hAnsi="Times New Roman"/>
                <w:sz w:val="18"/>
              </w:rPr>
            </w:pPr>
          </w:p>
        </w:tc>
        <w:tc>
          <w:tcPr>
            <w:tcW w:w="382" w:type="pct"/>
            <w:vAlign w:val="center"/>
          </w:tcPr>
          <w:p>
            <w:pPr>
              <w:pStyle w:val="32"/>
              <w:spacing w:before="28"/>
              <w:ind w:left="108"/>
              <w:jc w:val="center"/>
              <w:rPr>
                <w:rFonts w:ascii="Times New Roman" w:hAnsi="Times New Roman"/>
                <w:sz w:val="18"/>
              </w:rPr>
            </w:pPr>
          </w:p>
        </w:tc>
        <w:tc>
          <w:tcPr>
            <w:tcW w:w="363" w:type="pct"/>
            <w:vAlign w:val="center"/>
          </w:tcPr>
          <w:p>
            <w:pPr>
              <w:pStyle w:val="32"/>
              <w:spacing w:before="28"/>
              <w:ind w:right="61"/>
              <w:jc w:val="center"/>
              <w:rPr>
                <w:rFonts w:ascii="Times New Roman" w:hAns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eastAsia"/>
                <w:sz w:val="2"/>
                <w:szCs w:val="2"/>
              </w:rPr>
            </w:pPr>
          </w:p>
        </w:tc>
        <w:tc>
          <w:tcPr>
            <w:tcW w:w="1597" w:type="pct"/>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right="64"/>
              <w:jc w:val="center"/>
              <w:rPr>
                <w:rFonts w:ascii="Times New Roman" w:hAnsi="Times New Roman"/>
                <w:sz w:val="18"/>
              </w:rPr>
            </w:pPr>
          </w:p>
        </w:tc>
        <w:tc>
          <w:tcPr>
            <w:tcW w:w="420" w:type="pct"/>
            <w:vAlign w:val="center"/>
          </w:tcPr>
          <w:p>
            <w:pPr>
              <w:pStyle w:val="32"/>
              <w:spacing w:before="28"/>
              <w:ind w:right="64"/>
              <w:jc w:val="center"/>
              <w:rPr>
                <w:rFonts w:ascii="Times New Roman" w:hAnsi="Times New Roman"/>
                <w:sz w:val="18"/>
              </w:rPr>
            </w:pPr>
          </w:p>
        </w:tc>
        <w:tc>
          <w:tcPr>
            <w:tcW w:w="421" w:type="pct"/>
            <w:vAlign w:val="center"/>
          </w:tcPr>
          <w:p>
            <w:pPr>
              <w:pStyle w:val="32"/>
              <w:spacing w:before="28"/>
              <w:ind w:left="108"/>
              <w:jc w:val="center"/>
              <w:rPr>
                <w:rFonts w:ascii="Times New Roman" w:hAnsi="Times New Roman"/>
                <w:sz w:val="18"/>
              </w:rPr>
            </w:pPr>
          </w:p>
        </w:tc>
        <w:tc>
          <w:tcPr>
            <w:tcW w:w="382" w:type="pct"/>
            <w:vAlign w:val="center"/>
          </w:tcPr>
          <w:p>
            <w:pPr>
              <w:pStyle w:val="32"/>
              <w:spacing w:before="28"/>
              <w:ind w:left="108"/>
              <w:jc w:val="center"/>
              <w:rPr>
                <w:rFonts w:ascii="Times New Roman" w:hAnsi="Times New Roman"/>
                <w:sz w:val="18"/>
              </w:rPr>
            </w:pPr>
          </w:p>
        </w:tc>
        <w:tc>
          <w:tcPr>
            <w:tcW w:w="363" w:type="pct"/>
            <w:vAlign w:val="center"/>
          </w:tcPr>
          <w:p>
            <w:pPr>
              <w:pStyle w:val="32"/>
              <w:spacing w:before="28"/>
              <w:ind w:right="61"/>
              <w:jc w:val="center"/>
              <w:rPr>
                <w:rFonts w:ascii="Times New Roman" w:hAns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restart"/>
            <w:vAlign w:val="center"/>
          </w:tcPr>
          <w:p>
            <w:pPr>
              <w:jc w:val="center"/>
              <w:rPr>
                <w:rFonts w:hint="eastAsia"/>
                <w:sz w:val="2"/>
                <w:szCs w:val="2"/>
              </w:rPr>
            </w:pPr>
          </w:p>
          <w:p>
            <w:pPr>
              <w:bidi w:val="0"/>
              <w:jc w:val="center"/>
              <w:rPr>
                <w:rFonts w:hint="eastAsia" w:ascii="Arial" w:hAnsi="Arial" w:eastAsia="宋体" w:cs="Times New Roman"/>
                <w:color w:val="000000"/>
                <w:sz w:val="24"/>
                <w:szCs w:val="24"/>
                <w:lang w:val="en-US" w:eastAsia="zh-CN" w:bidi="ar-SA"/>
              </w:rPr>
            </w:pPr>
          </w:p>
          <w:p>
            <w:pPr>
              <w:bidi w:val="0"/>
              <w:jc w:val="center"/>
              <w:rPr>
                <w:rFonts w:hint="default"/>
                <w:lang w:val="en-US" w:eastAsia="zh-CN"/>
              </w:rPr>
            </w:pPr>
            <w:r>
              <w:rPr>
                <w:rFonts w:hint="eastAsia"/>
                <w:sz w:val="18"/>
                <w:szCs w:val="18"/>
                <w:lang w:val="en-US" w:eastAsia="zh-CN"/>
              </w:rPr>
              <w:t>专业选修课</w:t>
            </w:r>
          </w:p>
        </w:tc>
        <w:tc>
          <w:tcPr>
            <w:tcW w:w="1597" w:type="pct"/>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right="64"/>
              <w:jc w:val="center"/>
              <w:rPr>
                <w:rFonts w:ascii="Times New Roman" w:hAnsi="Times New Roman"/>
                <w:sz w:val="18"/>
              </w:rPr>
            </w:pPr>
          </w:p>
        </w:tc>
        <w:tc>
          <w:tcPr>
            <w:tcW w:w="420" w:type="pct"/>
            <w:vAlign w:val="center"/>
          </w:tcPr>
          <w:p>
            <w:pPr>
              <w:pStyle w:val="32"/>
              <w:spacing w:before="28"/>
              <w:ind w:right="64"/>
              <w:jc w:val="center"/>
              <w:rPr>
                <w:rFonts w:ascii="Times New Roman" w:hAnsi="Times New Roman"/>
                <w:sz w:val="18"/>
              </w:rPr>
            </w:pPr>
          </w:p>
        </w:tc>
        <w:tc>
          <w:tcPr>
            <w:tcW w:w="421" w:type="pct"/>
            <w:vAlign w:val="center"/>
          </w:tcPr>
          <w:p>
            <w:pPr>
              <w:pStyle w:val="32"/>
              <w:spacing w:before="28"/>
              <w:ind w:left="108"/>
              <w:jc w:val="center"/>
              <w:rPr>
                <w:rFonts w:ascii="Times New Roman" w:hAnsi="Times New Roman"/>
                <w:sz w:val="18"/>
              </w:rPr>
            </w:pPr>
          </w:p>
        </w:tc>
        <w:tc>
          <w:tcPr>
            <w:tcW w:w="382" w:type="pct"/>
            <w:vAlign w:val="center"/>
          </w:tcPr>
          <w:p>
            <w:pPr>
              <w:pStyle w:val="32"/>
              <w:spacing w:before="28"/>
              <w:ind w:left="108"/>
              <w:jc w:val="center"/>
              <w:rPr>
                <w:rFonts w:ascii="Times New Roman" w:hAnsi="Times New Roman"/>
                <w:sz w:val="18"/>
              </w:rPr>
            </w:pPr>
          </w:p>
        </w:tc>
        <w:tc>
          <w:tcPr>
            <w:tcW w:w="363" w:type="pct"/>
            <w:vAlign w:val="center"/>
          </w:tcPr>
          <w:p>
            <w:pPr>
              <w:pStyle w:val="32"/>
              <w:spacing w:before="28"/>
              <w:ind w:right="61"/>
              <w:jc w:val="center"/>
              <w:rPr>
                <w:rFonts w:ascii="Times New Roman" w:hAns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eastAsia"/>
                <w:sz w:val="2"/>
                <w:szCs w:val="2"/>
              </w:rPr>
            </w:pPr>
          </w:p>
        </w:tc>
        <w:tc>
          <w:tcPr>
            <w:tcW w:w="1597" w:type="pct"/>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right="64"/>
              <w:jc w:val="center"/>
              <w:rPr>
                <w:rFonts w:ascii="Times New Roman" w:hAnsi="Times New Roman"/>
                <w:sz w:val="18"/>
              </w:rPr>
            </w:pPr>
          </w:p>
        </w:tc>
        <w:tc>
          <w:tcPr>
            <w:tcW w:w="420" w:type="pct"/>
            <w:vAlign w:val="center"/>
          </w:tcPr>
          <w:p>
            <w:pPr>
              <w:pStyle w:val="32"/>
              <w:spacing w:before="28"/>
              <w:ind w:right="64"/>
              <w:jc w:val="center"/>
              <w:rPr>
                <w:rFonts w:ascii="Times New Roman" w:hAnsi="Times New Roman"/>
                <w:sz w:val="18"/>
              </w:rPr>
            </w:pPr>
          </w:p>
        </w:tc>
        <w:tc>
          <w:tcPr>
            <w:tcW w:w="421" w:type="pct"/>
            <w:vAlign w:val="center"/>
          </w:tcPr>
          <w:p>
            <w:pPr>
              <w:pStyle w:val="32"/>
              <w:spacing w:before="28"/>
              <w:ind w:left="108"/>
              <w:jc w:val="center"/>
              <w:rPr>
                <w:rFonts w:ascii="Times New Roman" w:hAnsi="Times New Roman"/>
                <w:sz w:val="18"/>
              </w:rPr>
            </w:pPr>
          </w:p>
        </w:tc>
        <w:tc>
          <w:tcPr>
            <w:tcW w:w="382" w:type="pct"/>
            <w:vAlign w:val="center"/>
          </w:tcPr>
          <w:p>
            <w:pPr>
              <w:pStyle w:val="32"/>
              <w:spacing w:before="28"/>
              <w:ind w:left="108"/>
              <w:jc w:val="center"/>
              <w:rPr>
                <w:rFonts w:ascii="Times New Roman" w:hAnsi="Times New Roman"/>
                <w:sz w:val="18"/>
              </w:rPr>
            </w:pPr>
          </w:p>
        </w:tc>
        <w:tc>
          <w:tcPr>
            <w:tcW w:w="363" w:type="pct"/>
            <w:vAlign w:val="center"/>
          </w:tcPr>
          <w:p>
            <w:pPr>
              <w:pStyle w:val="32"/>
              <w:spacing w:before="28"/>
              <w:ind w:right="61"/>
              <w:jc w:val="center"/>
              <w:rPr>
                <w:rFonts w:ascii="Times New Roman" w:hAns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eastAsia"/>
                <w:sz w:val="2"/>
                <w:szCs w:val="2"/>
              </w:rPr>
            </w:pPr>
          </w:p>
        </w:tc>
        <w:tc>
          <w:tcPr>
            <w:tcW w:w="1597" w:type="pct"/>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right="64"/>
              <w:jc w:val="center"/>
              <w:rPr>
                <w:rFonts w:ascii="Times New Roman" w:hAnsi="Times New Roman"/>
                <w:sz w:val="18"/>
              </w:rPr>
            </w:pPr>
          </w:p>
        </w:tc>
        <w:tc>
          <w:tcPr>
            <w:tcW w:w="420" w:type="pct"/>
            <w:vAlign w:val="center"/>
          </w:tcPr>
          <w:p>
            <w:pPr>
              <w:pStyle w:val="32"/>
              <w:spacing w:before="28"/>
              <w:ind w:right="64"/>
              <w:jc w:val="center"/>
              <w:rPr>
                <w:rFonts w:ascii="Times New Roman" w:hAnsi="Times New Roman"/>
                <w:sz w:val="18"/>
              </w:rPr>
            </w:pPr>
          </w:p>
        </w:tc>
        <w:tc>
          <w:tcPr>
            <w:tcW w:w="421" w:type="pct"/>
            <w:vAlign w:val="center"/>
          </w:tcPr>
          <w:p>
            <w:pPr>
              <w:pStyle w:val="32"/>
              <w:spacing w:before="28"/>
              <w:ind w:left="108"/>
              <w:jc w:val="center"/>
              <w:rPr>
                <w:rFonts w:ascii="Times New Roman" w:hAnsi="Times New Roman"/>
                <w:sz w:val="18"/>
              </w:rPr>
            </w:pPr>
          </w:p>
        </w:tc>
        <w:tc>
          <w:tcPr>
            <w:tcW w:w="382" w:type="pct"/>
            <w:vAlign w:val="center"/>
          </w:tcPr>
          <w:p>
            <w:pPr>
              <w:pStyle w:val="32"/>
              <w:spacing w:before="28"/>
              <w:ind w:left="108"/>
              <w:jc w:val="center"/>
              <w:rPr>
                <w:rFonts w:ascii="Times New Roman" w:hAnsi="Times New Roman"/>
                <w:sz w:val="18"/>
              </w:rPr>
            </w:pPr>
          </w:p>
        </w:tc>
        <w:tc>
          <w:tcPr>
            <w:tcW w:w="363" w:type="pct"/>
            <w:vAlign w:val="center"/>
          </w:tcPr>
          <w:p>
            <w:pPr>
              <w:pStyle w:val="32"/>
              <w:spacing w:before="28"/>
              <w:ind w:right="61"/>
              <w:jc w:val="center"/>
              <w:rPr>
                <w:rFonts w:ascii="Times New Roman" w:hAns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pPr>
              <w:jc w:val="center"/>
              <w:rPr>
                <w:rFonts w:hint="eastAsia"/>
                <w:sz w:val="2"/>
                <w:szCs w:val="2"/>
              </w:rPr>
            </w:pPr>
          </w:p>
        </w:tc>
        <w:tc>
          <w:tcPr>
            <w:tcW w:w="1597" w:type="pct"/>
            <w:vAlign w:val="center"/>
          </w:tcPr>
          <w:p>
            <w:pPr>
              <w:pStyle w:val="32"/>
              <w:spacing w:before="16"/>
              <w:ind w:left="107"/>
              <w:jc w:val="center"/>
              <w:rPr>
                <w:rFonts w:hint="eastAsia"/>
                <w:sz w:val="18"/>
              </w:rPr>
            </w:pPr>
          </w:p>
        </w:tc>
        <w:tc>
          <w:tcPr>
            <w:tcW w:w="436" w:type="pct"/>
            <w:vAlign w:val="center"/>
          </w:tcPr>
          <w:p>
            <w:pPr>
              <w:pStyle w:val="32"/>
              <w:jc w:val="center"/>
              <w:rPr>
                <w:rFonts w:hint="eastAsia" w:ascii="Times New Roman"/>
                <w:sz w:val="16"/>
              </w:rPr>
            </w:pPr>
          </w:p>
        </w:tc>
        <w:tc>
          <w:tcPr>
            <w:tcW w:w="395" w:type="pct"/>
            <w:vAlign w:val="center"/>
          </w:tcPr>
          <w:p>
            <w:pPr>
              <w:pStyle w:val="32"/>
              <w:jc w:val="center"/>
              <w:rPr>
                <w:rFonts w:hint="eastAsia" w:ascii="Times New Roman"/>
                <w:sz w:val="16"/>
              </w:rPr>
            </w:pPr>
          </w:p>
        </w:tc>
        <w:tc>
          <w:tcPr>
            <w:tcW w:w="407" w:type="pct"/>
            <w:vAlign w:val="center"/>
          </w:tcPr>
          <w:p>
            <w:pPr>
              <w:pStyle w:val="32"/>
              <w:spacing w:before="28"/>
              <w:ind w:right="64"/>
              <w:jc w:val="center"/>
              <w:rPr>
                <w:rFonts w:ascii="Times New Roman" w:hAnsi="Times New Roman"/>
                <w:sz w:val="18"/>
              </w:rPr>
            </w:pPr>
          </w:p>
        </w:tc>
        <w:tc>
          <w:tcPr>
            <w:tcW w:w="420" w:type="pct"/>
            <w:vAlign w:val="center"/>
          </w:tcPr>
          <w:p>
            <w:pPr>
              <w:pStyle w:val="32"/>
              <w:spacing w:before="28"/>
              <w:ind w:right="64"/>
              <w:jc w:val="center"/>
              <w:rPr>
                <w:rFonts w:ascii="Times New Roman" w:hAnsi="Times New Roman"/>
                <w:sz w:val="18"/>
              </w:rPr>
            </w:pPr>
          </w:p>
        </w:tc>
        <w:tc>
          <w:tcPr>
            <w:tcW w:w="421" w:type="pct"/>
            <w:vAlign w:val="center"/>
          </w:tcPr>
          <w:p>
            <w:pPr>
              <w:pStyle w:val="32"/>
              <w:spacing w:before="28"/>
              <w:ind w:left="108"/>
              <w:jc w:val="center"/>
              <w:rPr>
                <w:rFonts w:ascii="Times New Roman" w:hAnsi="Times New Roman"/>
                <w:sz w:val="18"/>
              </w:rPr>
            </w:pPr>
          </w:p>
        </w:tc>
        <w:tc>
          <w:tcPr>
            <w:tcW w:w="382" w:type="pct"/>
            <w:vAlign w:val="center"/>
          </w:tcPr>
          <w:p>
            <w:pPr>
              <w:pStyle w:val="32"/>
              <w:spacing w:before="28"/>
              <w:ind w:left="108"/>
              <w:jc w:val="center"/>
              <w:rPr>
                <w:rFonts w:ascii="Times New Roman" w:hAnsi="Times New Roman"/>
                <w:sz w:val="18"/>
              </w:rPr>
            </w:pPr>
          </w:p>
        </w:tc>
        <w:tc>
          <w:tcPr>
            <w:tcW w:w="363" w:type="pct"/>
            <w:vAlign w:val="center"/>
          </w:tcPr>
          <w:p>
            <w:pPr>
              <w:pStyle w:val="32"/>
              <w:spacing w:before="28"/>
              <w:ind w:right="61"/>
              <w:jc w:val="center"/>
              <w:rPr>
                <w:rFonts w:ascii="Times New Roman" w:hAnsi="Times New Roman"/>
                <w:sz w:val="18"/>
              </w:rPr>
            </w:pPr>
          </w:p>
        </w:tc>
      </w:tr>
    </w:tbl>
    <w:p>
      <w:pPr>
        <w:widowControl/>
        <w:autoSpaceDE/>
        <w:autoSpaceDN/>
        <w:adjustRightInd/>
        <w:rPr>
          <w:rFonts w:ascii="unknown" w:hAnsi="unknown"/>
        </w:rPr>
      </w:pPr>
    </w:p>
    <w:p>
      <w:pPr>
        <w:spacing w:line="320" w:lineRule="atLeast"/>
        <w:rPr>
          <w:rFonts w:hint="eastAsia" w:ascii="宋体" w:hAnsi="宋体" w:cs="宋体"/>
          <w:bCs/>
        </w:rPr>
      </w:pPr>
      <w:r>
        <w:rPr>
          <w:rFonts w:hint="eastAsia" w:ascii="宋体" w:hAnsi="宋体" w:cs="宋体"/>
          <w:b/>
        </w:rPr>
        <w:t>表注：</w:t>
      </w:r>
      <w:r>
        <w:rPr>
          <w:rFonts w:hint="eastAsia" w:ascii="宋体" w:hAnsi="宋体" w:cs="宋体"/>
          <w:b w:val="0"/>
          <w:bCs/>
        </w:rPr>
        <w:t xml:space="preserve"> </w:t>
      </w:r>
      <w:r>
        <w:rPr>
          <w:rFonts w:hint="eastAsia" w:ascii="宋体" w:hAnsi="宋体" w:cs="宋体"/>
          <w:b w:val="0"/>
          <w:bCs/>
          <w:lang w:val="en-US" w:eastAsia="zh-CN"/>
        </w:rPr>
        <w:t>本</w:t>
      </w:r>
      <w:r>
        <w:rPr>
          <w:rFonts w:hint="eastAsia" w:ascii="宋体" w:hAnsi="宋体" w:cs="宋体"/>
          <w:bCs/>
        </w:rPr>
        <w:t>矩阵关系</w:t>
      </w:r>
      <w:r>
        <w:rPr>
          <w:rFonts w:hint="eastAsia" w:ascii="宋体" w:hAnsi="宋体" w:cs="宋体"/>
          <w:bCs/>
          <w:lang w:val="en-US" w:eastAsia="zh-CN"/>
        </w:rPr>
        <w:t>表格</w:t>
      </w:r>
      <w:r>
        <w:rPr>
          <w:rFonts w:hint="eastAsia" w:ascii="宋体" w:hAnsi="宋体" w:cs="宋体"/>
          <w:bCs/>
        </w:rPr>
        <w:t>是为了说明每项</w:t>
      </w:r>
      <w:r>
        <w:rPr>
          <w:rFonts w:hint="eastAsia" w:ascii="宋体" w:hAnsi="宋体" w:cs="宋体"/>
          <w:bCs/>
          <w:lang w:val="en-US" w:eastAsia="zh-CN"/>
        </w:rPr>
        <w:t>毕业要求</w:t>
      </w:r>
      <w:r>
        <w:rPr>
          <w:rFonts w:hint="eastAsia" w:ascii="宋体" w:hAnsi="宋体" w:cs="宋体"/>
          <w:bCs/>
        </w:rPr>
        <w:t>由哪些课程实现，每门课程实现了哪些</w:t>
      </w:r>
      <w:r>
        <w:rPr>
          <w:rFonts w:hint="eastAsia" w:ascii="宋体" w:hAnsi="宋体" w:cs="宋体"/>
          <w:bCs/>
          <w:lang w:val="en-US" w:eastAsia="zh-CN"/>
        </w:rPr>
        <w:t>毕业要求</w:t>
      </w:r>
      <w:r>
        <w:rPr>
          <w:rFonts w:hint="eastAsia" w:ascii="宋体" w:hAnsi="宋体" w:cs="宋体"/>
          <w:bCs/>
        </w:rPr>
        <w:t>。格式及要求具体如下：</w:t>
      </w:r>
    </w:p>
    <w:p>
      <w:pPr>
        <w:spacing w:line="320" w:lineRule="atLeast"/>
        <w:rPr>
          <w:rFonts w:hint="eastAsia" w:ascii="宋体" w:hAnsi="宋体" w:cs="宋体"/>
          <w:bCs/>
        </w:rPr>
      </w:pPr>
      <w:r>
        <w:rPr>
          <w:rFonts w:hint="eastAsia" w:ascii="宋体" w:hAnsi="宋体" w:cs="宋体"/>
          <w:bCs/>
        </w:rPr>
        <w:t>（1）表格中的</w:t>
      </w:r>
      <w:r>
        <w:rPr>
          <w:rFonts w:hint="eastAsia" w:ascii="宋体" w:hAnsi="宋体" w:cs="宋体"/>
          <w:bCs/>
          <w:lang w:val="en-US" w:eastAsia="zh-CN"/>
        </w:rPr>
        <w:t>毕业要求</w:t>
      </w:r>
      <w:r>
        <w:rPr>
          <w:rFonts w:hint="eastAsia" w:ascii="宋体" w:hAnsi="宋体" w:cs="宋体"/>
          <w:bCs/>
        </w:rPr>
        <w:t xml:space="preserve"> 1、2、3 等须对应着专业培养方案里“</w:t>
      </w:r>
      <w:r>
        <w:rPr>
          <w:rFonts w:hint="eastAsia" w:ascii="宋体" w:hAnsi="宋体" w:cs="宋体"/>
          <w:bCs/>
          <w:lang w:val="en-US" w:eastAsia="zh-CN"/>
        </w:rPr>
        <w:t>二</w:t>
      </w:r>
      <w:r>
        <w:rPr>
          <w:rFonts w:hint="eastAsia" w:ascii="宋体" w:hAnsi="宋体" w:cs="宋体"/>
          <w:bCs/>
        </w:rPr>
        <w:t>、</w:t>
      </w:r>
      <w:r>
        <w:rPr>
          <w:rFonts w:hint="eastAsia" w:ascii="宋体" w:hAnsi="宋体" w:cs="宋体"/>
          <w:bCs/>
          <w:lang w:val="en-US" w:eastAsia="zh-CN"/>
        </w:rPr>
        <w:t>毕业要求</w:t>
      </w:r>
      <w:r>
        <w:rPr>
          <w:rFonts w:hint="eastAsia" w:ascii="宋体" w:hAnsi="宋体" w:cs="宋体"/>
          <w:bCs/>
        </w:rPr>
        <w:t>”中的各条目，且序号内容要一致。</w:t>
      </w:r>
    </w:p>
    <w:p>
      <w:pPr>
        <w:spacing w:line="320" w:lineRule="atLeast"/>
        <w:rPr>
          <w:rFonts w:hint="eastAsia" w:ascii="宋体" w:hAnsi="宋体" w:cs="宋体"/>
          <w:bCs/>
          <w:lang w:eastAsia="zh-CN"/>
        </w:rPr>
      </w:pPr>
      <w:r>
        <w:rPr>
          <w:rFonts w:hint="eastAsia" w:ascii="宋体" w:hAnsi="宋体" w:cs="宋体"/>
          <w:bCs/>
        </w:rPr>
        <w:t>（</w:t>
      </w:r>
      <w:r>
        <w:rPr>
          <w:rFonts w:hint="eastAsia" w:ascii="宋体" w:hAnsi="宋体" w:cs="宋体"/>
          <w:bCs/>
          <w:lang w:val="en-US" w:eastAsia="zh-CN"/>
        </w:rPr>
        <w:t>2</w:t>
      </w:r>
      <w:r>
        <w:rPr>
          <w:rFonts w:hint="eastAsia" w:ascii="宋体" w:hAnsi="宋体" w:cs="宋体"/>
          <w:bCs/>
        </w:rPr>
        <w:t>）</w:t>
      </w:r>
      <w:r>
        <w:rPr>
          <w:rFonts w:hint="eastAsia" w:ascii="宋体" w:hAnsi="宋体" w:cs="宋体"/>
          <w:bCs/>
          <w:lang w:val="en-US" w:eastAsia="zh-CN"/>
        </w:rPr>
        <w:t>课程设置</w:t>
      </w:r>
      <w:r>
        <w:rPr>
          <w:rFonts w:hint="eastAsia" w:ascii="宋体" w:hAnsi="宋体" w:cs="宋体"/>
          <w:bCs/>
        </w:rPr>
        <w:t>与</w:t>
      </w:r>
      <w:r>
        <w:rPr>
          <w:rFonts w:hint="eastAsia" w:ascii="宋体" w:hAnsi="宋体" w:cs="宋体"/>
          <w:bCs/>
          <w:lang w:val="en-US" w:eastAsia="zh-CN"/>
        </w:rPr>
        <w:t>毕业要求对应的在相应的框内打“</w:t>
      </w:r>
      <w:r>
        <w:rPr>
          <w:rFonts w:hint="default" w:ascii="Arial" w:hAnsi="Arial" w:cs="Arial"/>
          <w:bCs/>
          <w:lang w:val="en-US" w:eastAsia="zh-CN"/>
        </w:rPr>
        <w:t>√</w:t>
      </w:r>
      <w:r>
        <w:rPr>
          <w:rFonts w:hint="eastAsia" w:ascii="宋体" w:hAnsi="宋体" w:cs="宋体"/>
          <w:bCs/>
          <w:lang w:val="en-US" w:eastAsia="zh-CN"/>
        </w:rPr>
        <w:t>”</w:t>
      </w:r>
      <w:r>
        <w:rPr>
          <w:rFonts w:hint="eastAsia" w:ascii="宋体" w:hAnsi="宋体" w:cs="宋体"/>
          <w:bCs/>
          <w:lang w:eastAsia="zh-CN"/>
        </w:rPr>
        <w:t>。</w:t>
      </w:r>
    </w:p>
    <w:p>
      <w:pPr>
        <w:spacing w:line="320" w:lineRule="atLeast"/>
        <w:rPr>
          <w:rFonts w:hint="default" w:ascii="宋体" w:hAnsi="宋体" w:cs="宋体"/>
          <w:bCs/>
          <w:lang w:val="en-US" w:eastAsia="zh-CN"/>
        </w:rPr>
        <w:sectPr>
          <w:footerReference r:id="rId4" w:type="default"/>
          <w:pgSz w:w="16840" w:h="11907" w:orient="landscape"/>
          <w:pgMar w:top="720" w:right="720" w:bottom="720" w:left="720" w:header="720" w:footer="720" w:gutter="0"/>
          <w:cols w:space="720" w:num="1"/>
          <w:docGrid w:linePitch="326" w:charSpace="0"/>
        </w:sectPr>
      </w:pPr>
      <w:r>
        <w:rPr>
          <w:rFonts w:hint="eastAsia" w:ascii="宋体" w:hAnsi="宋体" w:cs="宋体"/>
          <w:bCs/>
          <w:lang w:eastAsia="zh-CN"/>
        </w:rPr>
        <w:t>（</w:t>
      </w:r>
      <w:r>
        <w:rPr>
          <w:rFonts w:hint="eastAsia" w:ascii="宋体" w:hAnsi="宋体" w:cs="宋体"/>
          <w:bCs/>
          <w:lang w:val="en-US" w:eastAsia="zh-CN"/>
        </w:rPr>
        <w:t>3</w:t>
      </w:r>
      <w:r>
        <w:rPr>
          <w:rFonts w:hint="eastAsia" w:ascii="宋体" w:hAnsi="宋体" w:cs="宋体"/>
          <w:bCs/>
          <w:lang w:eastAsia="zh-CN"/>
        </w:rPr>
        <w:t>）</w:t>
      </w:r>
      <w:r>
        <w:rPr>
          <w:rFonts w:hint="eastAsia" w:ascii="宋体" w:hAnsi="宋体" w:cs="宋体"/>
          <w:bCs/>
          <w:lang w:val="en-US" w:eastAsia="zh-CN"/>
        </w:rPr>
        <w:t>多门课程名称属于同一课程类别，又能实现同一毕业要求的，可以填写在一起，分别列明。</w:t>
      </w:r>
    </w:p>
    <w:p>
      <w:pPr>
        <w:jc w:val="center"/>
        <w:rPr>
          <w:rFonts w:hint="eastAsia" w:ascii="黑体" w:hAnsi="黑体" w:eastAsia="黑体"/>
        </w:rPr>
      </w:pPr>
      <w:r>
        <w:rPr>
          <w:rFonts w:hint="eastAsia" w:ascii="黑体" w:hAnsi="黑体" w:eastAsia="黑体"/>
          <w:b/>
          <w:lang w:val="en-US" w:eastAsia="zh-CN"/>
        </w:rPr>
        <w:t>十、</w:t>
      </w:r>
      <w:r>
        <w:rPr>
          <w:rFonts w:ascii="黑体" w:hAnsi="黑体" w:eastAsia="黑体"/>
          <w:b/>
        </w:rPr>
        <w:t>XXX</w:t>
      </w:r>
      <w:r>
        <w:rPr>
          <w:rFonts w:hint="eastAsia" w:ascii="黑体" w:hAnsi="黑体" w:eastAsia="黑体"/>
          <w:b/>
        </w:rPr>
        <w:t>专业表一：学分学期分布表</w:t>
      </w:r>
      <w:r>
        <w:rPr>
          <w:rFonts w:ascii="黑体" w:hAnsi="黑体" w:eastAsia="黑体"/>
          <w:b/>
        </w:rPr>
        <w:t>(</w:t>
      </w:r>
      <w:r>
        <w:rPr>
          <w:rFonts w:hint="eastAsia" w:ascii="黑体" w:hAnsi="黑体" w:eastAsia="黑体"/>
          <w:b/>
        </w:rPr>
        <w:t>不含第二课堂学分）</w:t>
      </w:r>
    </w:p>
    <w:p>
      <w:pPr>
        <w:jc w:val="center"/>
        <w:rPr>
          <w:rFonts w:hint="eastAsia" w:ascii="黑体" w:hAnsi="黑体" w:eastAsia="黑体"/>
        </w:rPr>
      </w:pPr>
    </w:p>
    <w:tbl>
      <w:tblPr>
        <w:tblStyle w:val="9"/>
        <w:tblW w:w="959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73"/>
        <w:gridCol w:w="873"/>
        <w:gridCol w:w="872"/>
        <w:gridCol w:w="872"/>
        <w:gridCol w:w="872"/>
        <w:gridCol w:w="856"/>
        <w:gridCol w:w="888"/>
        <w:gridCol w:w="872"/>
        <w:gridCol w:w="872"/>
        <w:gridCol w:w="872"/>
        <w:gridCol w:w="8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jc w:val="center"/>
        </w:trPr>
        <w:tc>
          <w:tcPr>
            <w:tcW w:w="87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hint="eastAsia" w:ascii="宋体" w:hAnsi="宋体" w:cs="宋体"/>
                <w:sz w:val="20"/>
              </w:rPr>
              <w:t>课程类别</w:t>
            </w:r>
          </w:p>
        </w:tc>
        <w:tc>
          <w:tcPr>
            <w:tcW w:w="87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hint="eastAsia" w:ascii="宋体" w:hAnsi="宋体" w:cs="宋体"/>
                <w:sz w:val="20"/>
              </w:rPr>
              <w:t>课程性质</w:t>
            </w:r>
          </w:p>
        </w:tc>
        <w:tc>
          <w:tcPr>
            <w:tcW w:w="6976"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hint="eastAsia" w:ascii="宋体" w:hAnsi="宋体" w:cs="宋体"/>
                <w:sz w:val="20"/>
              </w:rPr>
              <w:t>各学期建议修读学分</w:t>
            </w: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hint="eastAsia" w:ascii="宋体" w:hAnsi="宋体" w:cs="宋体"/>
                <w:sz w:val="20"/>
              </w:rPr>
              <w:t>合计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ascii="?? (????)??al????)" w:hAnsi="?? (????)??al????)"/>
                <w:sz w:val="20"/>
              </w:rPr>
            </w:pP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ascii="?? (????)??al????)" w:hAnsi="?? (????)??al????)"/>
                <w:sz w:val="20"/>
              </w:rPr>
            </w:pP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ascii="?? (????)??al????)" w:hAnsi="?? (????)??al????)"/>
                <w:sz w:val="20"/>
              </w:rPr>
              <w:t>1</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ascii="?? (????)??al????)" w:hAnsi="?? (????)??al????)"/>
                <w:sz w:val="20"/>
              </w:rPr>
              <w:t>2</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ascii="?? (????)??al????)" w:hAnsi="?? (????)??al????)"/>
                <w:sz w:val="20"/>
              </w:rPr>
              <w:t>3</w:t>
            </w:r>
          </w:p>
        </w:tc>
        <w:tc>
          <w:tcPr>
            <w:tcW w:w="856"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ascii="?? (????)??al????)" w:hAnsi="?? (????)??al????)"/>
                <w:sz w:val="20"/>
              </w:rPr>
              <w:t>4</w:t>
            </w:r>
          </w:p>
        </w:tc>
        <w:tc>
          <w:tcPr>
            <w:tcW w:w="888"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ascii="?? (????)??al????)" w:hAnsi="?? (????)??al????)"/>
                <w:sz w:val="20"/>
              </w:rPr>
              <w:t>5</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ascii="?? (????)??al????)" w:hAnsi="?? (????)??al????)"/>
                <w:sz w:val="20"/>
              </w:rPr>
              <w:t>6</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ascii="?? (????)??al????)" w:hAnsi="?? (????)??al????)"/>
                <w:sz w:val="20"/>
              </w:rPr>
              <w:t>7</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320" w:lineRule="atLeast"/>
              <w:jc w:val="center"/>
              <w:rPr>
                <w:rFonts w:ascii="?? (????)??al????)" w:hAnsi="?? (????)??al????)"/>
                <w:sz w:val="20"/>
              </w:rPr>
            </w:pPr>
            <w:r>
              <w:rPr>
                <w:rFonts w:ascii="?? (????)??al????)" w:hAnsi="?? (????)??al????)"/>
                <w:sz w:val="20"/>
              </w:rPr>
              <w:t>8</w:t>
            </w: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ascii="?? (????)??al????)" w:hAnsi="?? (????)??al????)"/>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通识课</w:t>
            </w: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必修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 (????)??al????)" w:hAnsi="?? (????)??al????)"/>
                <w:sz w:val="20"/>
              </w:rPr>
            </w:pP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选修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w:t>
            </w:r>
            <w:r>
              <w:rPr>
                <w:rFonts w:hint="eastAsia" w:ascii="?? (????)??al????)" w:hAnsi="?? (????)??al????)"/>
                <w:sz w:val="20"/>
              </w:rPr>
              <w:t>2</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学科基础课</w:t>
            </w: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必修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专业课</w:t>
            </w: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必修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 (????)??al????)" w:hAnsi="?? (????)??al????)"/>
                <w:sz w:val="20"/>
              </w:rPr>
            </w:pP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选修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174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hint="eastAsia" w:ascii="宋体" w:hAnsi="宋体" w:cs="宋体"/>
                <w:sz w:val="20"/>
              </w:rPr>
              <w:t>合计</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20" w:lineRule="atLeast"/>
              <w:jc w:val="center"/>
              <w:rPr>
                <w:rFonts w:ascii="?? (????)??al????)" w:hAnsi="?? (????)??al????)"/>
                <w:sz w:val="20"/>
              </w:rPr>
            </w:pPr>
            <w:r>
              <w:rPr>
                <w:rFonts w:ascii="?? (????)??al????)" w:hAnsi="?? (????)??al????)"/>
                <w:sz w:val="20"/>
              </w:rPr>
              <w:t>0.0</w:t>
            </w:r>
          </w:p>
        </w:tc>
      </w:tr>
    </w:tbl>
    <w:p>
      <w:pPr>
        <w:jc w:val="center"/>
        <w:rPr>
          <w:rFonts w:hint="eastAsia" w:ascii="黑体" w:hAnsi="黑体" w:eastAsia="黑体"/>
          <w:b/>
        </w:rPr>
      </w:pPr>
    </w:p>
    <w:p>
      <w:pPr>
        <w:jc w:val="center"/>
        <w:rPr>
          <w:rFonts w:hint="eastAsia" w:ascii="黑体" w:hAnsi="黑体" w:eastAsia="黑体"/>
        </w:rPr>
      </w:pPr>
      <w:r>
        <w:rPr>
          <w:rFonts w:hint="eastAsia" w:ascii="黑体" w:hAnsi="黑体" w:eastAsia="黑体"/>
          <w:b/>
          <w:lang w:val="en-US" w:eastAsia="zh-CN"/>
        </w:rPr>
        <w:t>十一、</w:t>
      </w:r>
      <w:r>
        <w:rPr>
          <w:rFonts w:hint="eastAsia" w:ascii="黑体" w:hAnsi="黑体" w:eastAsia="黑体"/>
          <w:b/>
        </w:rPr>
        <w:t>表二：教学计划进度</w:t>
      </w:r>
    </w:p>
    <w:p>
      <w:pPr>
        <w:jc w:val="center"/>
        <w:rPr>
          <w:rFonts w:hint="eastAsia" w:ascii="黑体" w:hAnsi="黑体" w:eastAsia="黑体"/>
        </w:rPr>
      </w:pPr>
    </w:p>
    <w:tbl>
      <w:tblPr>
        <w:tblStyle w:val="9"/>
        <w:tblW w:w="98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2"/>
        <w:gridCol w:w="282"/>
        <w:gridCol w:w="282"/>
        <w:gridCol w:w="1131"/>
        <w:gridCol w:w="2828"/>
        <w:gridCol w:w="565"/>
        <w:gridCol w:w="286"/>
        <w:gridCol w:w="564"/>
        <w:gridCol w:w="564"/>
        <w:gridCol w:w="564"/>
        <w:gridCol w:w="564"/>
        <w:gridCol w:w="565"/>
        <w:gridCol w:w="565"/>
        <w:gridCol w:w="282"/>
        <w:gridCol w:w="5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课</w:t>
            </w:r>
          </w:p>
          <w:p>
            <w:pPr>
              <w:spacing w:line="320" w:lineRule="atLeast"/>
              <w:jc w:val="center"/>
              <w:rPr>
                <w:rFonts w:ascii="?? (????)??al????)" w:hAnsi="?? (????)??al????)"/>
                <w:sz w:val="20"/>
              </w:rPr>
            </w:pPr>
            <w:r>
              <w:rPr>
                <w:rFonts w:hint="eastAsia" w:ascii="宋体" w:hAnsi="宋体" w:cs="宋体"/>
                <w:sz w:val="20"/>
              </w:rPr>
              <w:t>程</w:t>
            </w:r>
          </w:p>
          <w:p>
            <w:pPr>
              <w:spacing w:line="320" w:lineRule="atLeast"/>
              <w:jc w:val="center"/>
              <w:rPr>
                <w:rFonts w:ascii="?? (????)??al????)" w:hAnsi="?? (????)??al????)"/>
                <w:sz w:val="20"/>
              </w:rPr>
            </w:pPr>
            <w:r>
              <w:rPr>
                <w:rFonts w:hint="eastAsia" w:ascii="宋体" w:hAnsi="宋体" w:cs="宋体"/>
                <w:sz w:val="20"/>
              </w:rPr>
              <w:t>类</w:t>
            </w:r>
          </w:p>
          <w:p>
            <w:pPr>
              <w:spacing w:line="320" w:lineRule="atLeast"/>
              <w:jc w:val="center"/>
              <w:rPr>
                <w:rFonts w:ascii="?? (????)??al????)" w:hAnsi="?? (????)??al????)"/>
                <w:sz w:val="20"/>
              </w:rPr>
            </w:pPr>
            <w:r>
              <w:rPr>
                <w:rFonts w:hint="eastAsia" w:ascii="宋体" w:hAnsi="宋体" w:cs="宋体"/>
                <w:sz w:val="20"/>
              </w:rPr>
              <w:t>别</w:t>
            </w:r>
          </w:p>
        </w:tc>
        <w:tc>
          <w:tcPr>
            <w:tcW w:w="282"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课</w:t>
            </w:r>
          </w:p>
          <w:p>
            <w:pPr>
              <w:spacing w:line="320" w:lineRule="atLeast"/>
              <w:jc w:val="center"/>
              <w:rPr>
                <w:rFonts w:ascii="?? (????)??al????)" w:hAnsi="?? (????)??al????)"/>
                <w:sz w:val="20"/>
              </w:rPr>
            </w:pPr>
            <w:r>
              <w:rPr>
                <w:rFonts w:hint="eastAsia" w:ascii="宋体" w:hAnsi="宋体" w:cs="宋体"/>
                <w:sz w:val="20"/>
              </w:rPr>
              <w:t>程</w:t>
            </w:r>
          </w:p>
          <w:p>
            <w:pPr>
              <w:spacing w:line="320" w:lineRule="atLeast"/>
              <w:jc w:val="center"/>
              <w:rPr>
                <w:rFonts w:ascii="?? (????)??al????)" w:hAnsi="?? (????)??al????)"/>
                <w:sz w:val="20"/>
              </w:rPr>
            </w:pPr>
            <w:r>
              <w:rPr>
                <w:rFonts w:hint="eastAsia" w:ascii="宋体" w:hAnsi="宋体" w:cs="宋体"/>
                <w:sz w:val="20"/>
              </w:rPr>
              <w:t>性质</w:t>
            </w:r>
          </w:p>
        </w:tc>
        <w:tc>
          <w:tcPr>
            <w:tcW w:w="282"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课</w:t>
            </w:r>
          </w:p>
          <w:p>
            <w:pPr>
              <w:spacing w:line="320" w:lineRule="atLeast"/>
              <w:jc w:val="center"/>
              <w:rPr>
                <w:rFonts w:ascii="?? (????)??al????)" w:hAnsi="?? (????)??al????)"/>
                <w:sz w:val="20"/>
              </w:rPr>
            </w:pPr>
            <w:r>
              <w:rPr>
                <w:rFonts w:hint="eastAsia" w:ascii="宋体" w:hAnsi="宋体" w:cs="宋体"/>
                <w:sz w:val="20"/>
              </w:rPr>
              <w:t>程</w:t>
            </w:r>
          </w:p>
          <w:p>
            <w:pPr>
              <w:spacing w:line="320" w:lineRule="atLeast"/>
              <w:jc w:val="center"/>
              <w:rPr>
                <w:rFonts w:ascii="?? (????)??al????)" w:hAnsi="?? (????)??al????)"/>
                <w:sz w:val="20"/>
              </w:rPr>
            </w:pPr>
            <w:r>
              <w:rPr>
                <w:rFonts w:hint="eastAsia" w:ascii="宋体" w:hAnsi="宋体" w:cs="宋体"/>
                <w:sz w:val="20"/>
              </w:rPr>
              <w:t>模块</w:t>
            </w:r>
          </w:p>
        </w:tc>
        <w:tc>
          <w:tcPr>
            <w:tcW w:w="1131"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课程</w:t>
            </w:r>
          </w:p>
          <w:p>
            <w:pPr>
              <w:spacing w:line="320" w:lineRule="atLeast"/>
              <w:jc w:val="center"/>
              <w:rPr>
                <w:rFonts w:ascii="?? (????)??al????)" w:hAnsi="?? (????)??al????)"/>
                <w:sz w:val="20"/>
              </w:rPr>
            </w:pPr>
            <w:r>
              <w:rPr>
                <w:rFonts w:hint="eastAsia" w:ascii="宋体" w:hAnsi="宋体" w:cs="宋体"/>
                <w:sz w:val="20"/>
              </w:rPr>
              <w:t>代码</w:t>
            </w:r>
          </w:p>
        </w:tc>
        <w:tc>
          <w:tcPr>
            <w:tcW w:w="2828"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课程名称</w:t>
            </w:r>
          </w:p>
        </w:tc>
        <w:tc>
          <w:tcPr>
            <w:tcW w:w="565"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学</w:t>
            </w:r>
          </w:p>
          <w:p>
            <w:pPr>
              <w:spacing w:line="320" w:lineRule="atLeast"/>
              <w:jc w:val="center"/>
              <w:rPr>
                <w:rFonts w:ascii="?? (????)??al????)" w:hAnsi="?? (????)??al????)"/>
                <w:sz w:val="20"/>
              </w:rPr>
            </w:pPr>
            <w:r>
              <w:rPr>
                <w:rFonts w:hint="eastAsia" w:ascii="宋体" w:hAnsi="宋体" w:cs="宋体"/>
                <w:sz w:val="20"/>
              </w:rPr>
              <w:t>分</w:t>
            </w:r>
          </w:p>
        </w:tc>
        <w:tc>
          <w:tcPr>
            <w:tcW w:w="286"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授</w:t>
            </w:r>
          </w:p>
          <w:p>
            <w:pPr>
              <w:spacing w:line="320" w:lineRule="atLeast"/>
              <w:jc w:val="center"/>
              <w:rPr>
                <w:rFonts w:ascii="?? (????)??al????)" w:hAnsi="?? (????)??al????)"/>
                <w:sz w:val="20"/>
              </w:rPr>
            </w:pPr>
            <w:r>
              <w:rPr>
                <w:rFonts w:hint="eastAsia" w:ascii="宋体" w:hAnsi="宋体" w:cs="宋体"/>
                <w:sz w:val="20"/>
              </w:rPr>
              <w:t>课</w:t>
            </w:r>
          </w:p>
          <w:p>
            <w:pPr>
              <w:spacing w:line="320" w:lineRule="atLeast"/>
              <w:jc w:val="center"/>
              <w:rPr>
                <w:rFonts w:ascii="?? (????)??al????)" w:hAnsi="?? (????)??al????)"/>
                <w:sz w:val="20"/>
              </w:rPr>
            </w:pPr>
            <w:r>
              <w:rPr>
                <w:rFonts w:hint="eastAsia" w:ascii="宋体" w:hAnsi="宋体" w:cs="宋体"/>
                <w:sz w:val="20"/>
              </w:rPr>
              <w:t>周</w:t>
            </w:r>
          </w:p>
          <w:p>
            <w:pPr>
              <w:spacing w:line="320" w:lineRule="atLeast"/>
              <w:jc w:val="center"/>
              <w:rPr>
                <w:rFonts w:ascii="?? (????)??al????)" w:hAnsi="?? (????)??al????)"/>
                <w:sz w:val="20"/>
              </w:rPr>
            </w:pPr>
            <w:r>
              <w:rPr>
                <w:rFonts w:hint="eastAsia" w:ascii="宋体" w:hAnsi="宋体" w:cs="宋体"/>
                <w:sz w:val="20"/>
              </w:rPr>
              <w:t>数</w:t>
            </w:r>
          </w:p>
        </w:tc>
        <w:tc>
          <w:tcPr>
            <w:tcW w:w="564"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总</w:t>
            </w:r>
          </w:p>
          <w:p>
            <w:pPr>
              <w:spacing w:line="320" w:lineRule="atLeast"/>
              <w:jc w:val="center"/>
              <w:rPr>
                <w:rFonts w:ascii="?? (????)??al????)" w:hAnsi="?? (????)??al????)"/>
                <w:sz w:val="20"/>
              </w:rPr>
            </w:pPr>
            <w:r>
              <w:rPr>
                <w:rFonts w:hint="eastAsia" w:ascii="宋体" w:hAnsi="宋体" w:cs="宋体"/>
                <w:sz w:val="20"/>
              </w:rPr>
              <w:t>学</w:t>
            </w:r>
          </w:p>
          <w:p>
            <w:pPr>
              <w:spacing w:line="320" w:lineRule="atLeast"/>
              <w:jc w:val="center"/>
              <w:rPr>
                <w:rFonts w:ascii="?? (????)??al????)" w:hAnsi="?? (????)??al????)"/>
                <w:sz w:val="20"/>
              </w:rPr>
            </w:pPr>
            <w:r>
              <w:rPr>
                <w:rFonts w:hint="eastAsia" w:ascii="宋体" w:hAnsi="宋体" w:cs="宋体"/>
                <w:sz w:val="20"/>
              </w:rPr>
              <w:t>时</w:t>
            </w:r>
          </w:p>
        </w:tc>
        <w:tc>
          <w:tcPr>
            <w:tcW w:w="2257" w:type="dxa"/>
            <w:gridSpan w:val="4"/>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学时分配</w:t>
            </w:r>
          </w:p>
        </w:tc>
        <w:tc>
          <w:tcPr>
            <w:tcW w:w="565"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建</w:t>
            </w:r>
          </w:p>
          <w:p>
            <w:pPr>
              <w:spacing w:line="320" w:lineRule="atLeast"/>
              <w:jc w:val="center"/>
              <w:rPr>
                <w:rFonts w:ascii="?? (????)??al????)" w:hAnsi="?? (????)??al????)"/>
                <w:sz w:val="20"/>
              </w:rPr>
            </w:pPr>
            <w:r>
              <w:rPr>
                <w:rFonts w:hint="eastAsia" w:ascii="宋体" w:hAnsi="宋体" w:cs="宋体"/>
                <w:sz w:val="20"/>
              </w:rPr>
              <w:t>议</w:t>
            </w:r>
          </w:p>
          <w:p>
            <w:pPr>
              <w:spacing w:line="320" w:lineRule="atLeast"/>
              <w:jc w:val="center"/>
              <w:rPr>
                <w:rFonts w:ascii="?? (????)??al????)" w:hAnsi="?? (????)??al????)"/>
                <w:sz w:val="20"/>
              </w:rPr>
            </w:pPr>
            <w:r>
              <w:rPr>
                <w:rFonts w:hint="eastAsia" w:ascii="宋体" w:hAnsi="宋体" w:cs="宋体"/>
                <w:sz w:val="20"/>
              </w:rPr>
              <w:t>修</w:t>
            </w:r>
          </w:p>
          <w:p>
            <w:pPr>
              <w:spacing w:line="320" w:lineRule="atLeast"/>
              <w:jc w:val="center"/>
              <w:rPr>
                <w:rFonts w:ascii="?? (????)??al????)" w:hAnsi="?? (????)??al????)"/>
                <w:sz w:val="20"/>
              </w:rPr>
            </w:pPr>
            <w:r>
              <w:rPr>
                <w:rFonts w:hint="eastAsia" w:ascii="宋体" w:hAnsi="宋体" w:cs="宋体"/>
                <w:sz w:val="20"/>
              </w:rPr>
              <w:t>读</w:t>
            </w:r>
          </w:p>
          <w:p>
            <w:pPr>
              <w:spacing w:line="320" w:lineRule="atLeast"/>
              <w:jc w:val="center"/>
              <w:rPr>
                <w:rFonts w:ascii="?? (????)??al????)" w:hAnsi="?? (????)??al????)"/>
                <w:sz w:val="20"/>
              </w:rPr>
            </w:pPr>
            <w:r>
              <w:rPr>
                <w:rFonts w:hint="eastAsia" w:ascii="宋体" w:hAnsi="宋体" w:cs="宋体"/>
                <w:sz w:val="20"/>
              </w:rPr>
              <w:t>学</w:t>
            </w:r>
          </w:p>
          <w:p>
            <w:pPr>
              <w:spacing w:line="320" w:lineRule="atLeast"/>
              <w:jc w:val="center"/>
              <w:rPr>
                <w:rFonts w:ascii="?? (????)??al????)" w:hAnsi="?? (????)??al????)"/>
                <w:sz w:val="20"/>
              </w:rPr>
            </w:pPr>
            <w:r>
              <w:rPr>
                <w:rFonts w:hint="eastAsia" w:ascii="宋体" w:hAnsi="宋体" w:cs="宋体"/>
                <w:sz w:val="20"/>
              </w:rPr>
              <w:t>期</w:t>
            </w:r>
          </w:p>
        </w:tc>
        <w:tc>
          <w:tcPr>
            <w:tcW w:w="282"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是否适用辅修专业</w:t>
            </w:r>
          </w:p>
        </w:tc>
        <w:tc>
          <w:tcPr>
            <w:tcW w:w="565" w:type="dxa"/>
            <w:vMerge w:val="restart"/>
            <w:tcBorders>
              <w:tl2br w:val="nil"/>
              <w:tr2bl w:val="nil"/>
            </w:tcBorders>
            <w:shd w:val="clear" w:color="auto" w:fill="C0C0C0"/>
            <w:vAlign w:val="center"/>
          </w:tcPr>
          <w:p>
            <w:pPr>
              <w:spacing w:line="320" w:lineRule="atLeast"/>
              <w:jc w:val="center"/>
              <w:rPr>
                <w:rFonts w:hint="eastAsia" w:ascii="宋体" w:hAnsi="宋体" w:cs="宋体"/>
                <w:sz w:val="20"/>
              </w:rPr>
            </w:pPr>
            <w:r>
              <w:rPr>
                <w:rFonts w:hint="eastAsia" w:ascii="宋体" w:hAnsi="宋体" w:cs="宋体"/>
                <w:sz w:val="20"/>
              </w:rPr>
              <w:t>建</w:t>
            </w:r>
          </w:p>
          <w:p>
            <w:pPr>
              <w:spacing w:line="320" w:lineRule="atLeast"/>
              <w:jc w:val="center"/>
              <w:rPr>
                <w:rFonts w:hint="eastAsia" w:ascii="宋体" w:hAnsi="宋体" w:cs="宋体"/>
                <w:sz w:val="20"/>
              </w:rPr>
            </w:pPr>
            <w:r>
              <w:rPr>
                <w:rFonts w:hint="eastAsia" w:ascii="宋体" w:hAnsi="宋体" w:cs="宋体"/>
                <w:sz w:val="20"/>
              </w:rPr>
              <w:t>议</w:t>
            </w:r>
          </w:p>
          <w:p>
            <w:pPr>
              <w:spacing w:line="320" w:lineRule="atLeast"/>
              <w:jc w:val="center"/>
              <w:rPr>
                <w:rFonts w:ascii="?? (????)??al????)" w:hAnsi="?? (????)??al????)"/>
                <w:sz w:val="20"/>
              </w:rPr>
            </w:pPr>
            <w:r>
              <w:rPr>
                <w:rFonts w:hint="eastAsia" w:ascii="宋体" w:hAnsi="宋体" w:cs="宋体"/>
                <w:sz w:val="20"/>
              </w:rPr>
              <w:t>考</w:t>
            </w:r>
          </w:p>
          <w:p>
            <w:pPr>
              <w:spacing w:line="320" w:lineRule="atLeast"/>
              <w:jc w:val="center"/>
              <w:rPr>
                <w:rFonts w:ascii="?? (????)??al????)" w:hAnsi="?? (????)??al????)"/>
                <w:sz w:val="20"/>
              </w:rPr>
            </w:pPr>
            <w:r>
              <w:rPr>
                <w:rFonts w:hint="eastAsia" w:ascii="宋体" w:hAnsi="宋体" w:cs="宋体"/>
                <w:sz w:val="20"/>
              </w:rPr>
              <w:t>核</w:t>
            </w:r>
          </w:p>
          <w:p>
            <w:pPr>
              <w:spacing w:line="320" w:lineRule="atLeast"/>
              <w:jc w:val="center"/>
              <w:rPr>
                <w:rFonts w:ascii="?? (????)??al????)" w:hAnsi="?? (????)??al????)"/>
                <w:sz w:val="20"/>
              </w:rPr>
            </w:pPr>
            <w:r>
              <w:rPr>
                <w:rFonts w:hint="eastAsia" w:ascii="宋体" w:hAnsi="宋体" w:cs="宋体"/>
                <w:sz w:val="20"/>
              </w:rPr>
              <w:t>方</w:t>
            </w:r>
          </w:p>
          <w:p>
            <w:pPr>
              <w:spacing w:line="320" w:lineRule="atLeast"/>
              <w:jc w:val="center"/>
              <w:rPr>
                <w:rFonts w:ascii="?? (????)??al????)" w:hAnsi="?? (????)??al????)"/>
                <w:sz w:val="20"/>
              </w:rPr>
            </w:pPr>
            <w:r>
              <w:rPr>
                <w:rFonts w:hint="eastAsia" w:ascii="宋体" w:hAnsi="宋体" w:cs="宋体"/>
                <w:sz w:val="20"/>
              </w:rPr>
              <w:t>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C0C0C0"/>
            <w:vAlign w:val="center"/>
          </w:tcPr>
          <w:p>
            <w:pPr>
              <w:rPr>
                <w:rFonts w:ascii="?? (????)??al????)" w:hAnsi="?? (????)??al????)"/>
                <w:sz w:val="20"/>
              </w:rPr>
            </w:pPr>
          </w:p>
        </w:tc>
        <w:tc>
          <w:tcPr>
            <w:tcW w:w="282" w:type="dxa"/>
            <w:vMerge w:val="continue"/>
            <w:tcBorders>
              <w:tl2br w:val="nil"/>
              <w:tr2bl w:val="nil"/>
            </w:tcBorders>
            <w:shd w:val="clear" w:color="auto" w:fill="C0C0C0"/>
            <w:vAlign w:val="center"/>
          </w:tcPr>
          <w:p>
            <w:pPr>
              <w:rPr>
                <w:rFonts w:ascii="?? (????)??al????)" w:hAnsi="?? (????)??al????)"/>
                <w:sz w:val="20"/>
              </w:rPr>
            </w:pPr>
          </w:p>
        </w:tc>
        <w:tc>
          <w:tcPr>
            <w:tcW w:w="282" w:type="dxa"/>
            <w:vMerge w:val="continue"/>
            <w:tcBorders>
              <w:tl2br w:val="nil"/>
              <w:tr2bl w:val="nil"/>
            </w:tcBorders>
            <w:shd w:val="clear" w:color="auto" w:fill="C0C0C0"/>
            <w:vAlign w:val="center"/>
          </w:tcPr>
          <w:p>
            <w:pPr>
              <w:rPr>
                <w:rFonts w:ascii="?? (????)??al????)" w:hAnsi="?? (????)??al????)"/>
                <w:sz w:val="20"/>
              </w:rPr>
            </w:pPr>
          </w:p>
        </w:tc>
        <w:tc>
          <w:tcPr>
            <w:tcW w:w="1131" w:type="dxa"/>
            <w:vMerge w:val="continue"/>
            <w:tcBorders>
              <w:tl2br w:val="nil"/>
              <w:tr2bl w:val="nil"/>
            </w:tcBorders>
            <w:shd w:val="clear" w:color="auto" w:fill="C0C0C0"/>
            <w:vAlign w:val="center"/>
          </w:tcPr>
          <w:p>
            <w:pPr>
              <w:rPr>
                <w:rFonts w:ascii="?? (????)??al????)" w:hAnsi="?? (????)??al????)"/>
                <w:sz w:val="20"/>
              </w:rPr>
            </w:pPr>
          </w:p>
        </w:tc>
        <w:tc>
          <w:tcPr>
            <w:tcW w:w="2828" w:type="dxa"/>
            <w:vMerge w:val="continue"/>
            <w:tcBorders>
              <w:tl2br w:val="nil"/>
              <w:tr2bl w:val="nil"/>
            </w:tcBorders>
            <w:shd w:val="clear" w:color="auto" w:fill="C0C0C0"/>
            <w:vAlign w:val="center"/>
          </w:tcPr>
          <w:p>
            <w:pPr>
              <w:rPr>
                <w:rFonts w:ascii="?? (????)??al????)" w:hAnsi="?? (????)??al????)"/>
                <w:sz w:val="20"/>
              </w:rPr>
            </w:pPr>
          </w:p>
        </w:tc>
        <w:tc>
          <w:tcPr>
            <w:tcW w:w="565" w:type="dxa"/>
            <w:vMerge w:val="continue"/>
            <w:tcBorders>
              <w:tl2br w:val="nil"/>
              <w:tr2bl w:val="nil"/>
            </w:tcBorders>
            <w:shd w:val="clear" w:color="auto" w:fill="C0C0C0"/>
            <w:vAlign w:val="center"/>
          </w:tcPr>
          <w:p>
            <w:pPr>
              <w:rPr>
                <w:rFonts w:ascii="?? (????)??al????)" w:hAnsi="?? (????)??al????)"/>
                <w:sz w:val="20"/>
              </w:rPr>
            </w:pPr>
          </w:p>
        </w:tc>
        <w:tc>
          <w:tcPr>
            <w:tcW w:w="286" w:type="dxa"/>
            <w:vMerge w:val="continue"/>
            <w:tcBorders>
              <w:tl2br w:val="nil"/>
              <w:tr2bl w:val="nil"/>
            </w:tcBorders>
            <w:shd w:val="clear" w:color="auto" w:fill="C0C0C0"/>
            <w:vAlign w:val="center"/>
          </w:tcPr>
          <w:p>
            <w:pPr>
              <w:rPr>
                <w:rFonts w:ascii="?? (????)??al????)" w:hAnsi="?? (????)??al????)"/>
                <w:sz w:val="20"/>
              </w:rPr>
            </w:pPr>
          </w:p>
        </w:tc>
        <w:tc>
          <w:tcPr>
            <w:tcW w:w="564" w:type="dxa"/>
            <w:vMerge w:val="continue"/>
            <w:tcBorders>
              <w:tl2br w:val="nil"/>
              <w:tr2bl w:val="nil"/>
            </w:tcBorders>
            <w:shd w:val="clear" w:color="auto" w:fill="C0C0C0"/>
            <w:vAlign w:val="center"/>
          </w:tcPr>
          <w:p>
            <w:pPr>
              <w:rPr>
                <w:rFonts w:ascii="?? (????)??al????)" w:hAnsi="?? (????)??al????)"/>
                <w:sz w:val="20"/>
              </w:rPr>
            </w:pPr>
          </w:p>
        </w:tc>
        <w:tc>
          <w:tcPr>
            <w:tcW w:w="564" w:type="dxa"/>
            <w:vMerge w:val="restart"/>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理论</w:t>
            </w:r>
          </w:p>
          <w:p>
            <w:pPr>
              <w:spacing w:line="320" w:lineRule="atLeast"/>
              <w:jc w:val="center"/>
              <w:rPr>
                <w:rFonts w:ascii="?? (????)??al????)" w:hAnsi="?? (????)??al????)"/>
                <w:sz w:val="20"/>
              </w:rPr>
            </w:pPr>
            <w:r>
              <w:rPr>
                <w:rFonts w:hint="eastAsia" w:ascii="宋体" w:hAnsi="宋体" w:cs="宋体"/>
                <w:sz w:val="20"/>
              </w:rPr>
              <w:t>讲授</w:t>
            </w:r>
          </w:p>
          <w:p>
            <w:pPr>
              <w:spacing w:line="320" w:lineRule="atLeast"/>
              <w:jc w:val="center"/>
              <w:rPr>
                <w:rFonts w:ascii="?? (????)??al????)" w:hAnsi="?? (????)??al????)"/>
                <w:sz w:val="20"/>
              </w:rPr>
            </w:pPr>
            <w:r>
              <w:rPr>
                <w:rFonts w:hint="eastAsia" w:ascii="宋体" w:hAnsi="宋体" w:cs="宋体"/>
                <w:sz w:val="20"/>
              </w:rPr>
              <w:t>学时</w:t>
            </w:r>
          </w:p>
        </w:tc>
        <w:tc>
          <w:tcPr>
            <w:tcW w:w="1693" w:type="dxa"/>
            <w:gridSpan w:val="3"/>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实践学时</w:t>
            </w:r>
          </w:p>
        </w:tc>
        <w:tc>
          <w:tcPr>
            <w:tcW w:w="565" w:type="dxa"/>
            <w:vMerge w:val="continue"/>
            <w:tcBorders>
              <w:tl2br w:val="nil"/>
              <w:tr2bl w:val="nil"/>
            </w:tcBorders>
            <w:shd w:val="clear" w:color="auto" w:fill="C0C0C0"/>
            <w:vAlign w:val="center"/>
          </w:tcPr>
          <w:p>
            <w:pPr>
              <w:rPr>
                <w:rFonts w:ascii="?? (????)??al????)" w:hAnsi="?? (????)??al????)"/>
                <w:sz w:val="20"/>
              </w:rPr>
            </w:pPr>
          </w:p>
        </w:tc>
        <w:tc>
          <w:tcPr>
            <w:tcW w:w="282" w:type="dxa"/>
            <w:vMerge w:val="continue"/>
            <w:tcBorders>
              <w:tl2br w:val="nil"/>
              <w:tr2bl w:val="nil"/>
            </w:tcBorders>
            <w:shd w:val="clear" w:color="auto" w:fill="C0C0C0"/>
            <w:vAlign w:val="center"/>
          </w:tcPr>
          <w:p>
            <w:pPr>
              <w:rPr>
                <w:rFonts w:ascii="?? (????)??al????)" w:hAnsi="?? (????)??al????)"/>
                <w:sz w:val="20"/>
              </w:rPr>
            </w:pPr>
          </w:p>
        </w:tc>
        <w:tc>
          <w:tcPr>
            <w:tcW w:w="565" w:type="dxa"/>
            <w:vMerge w:val="continue"/>
            <w:tcBorders>
              <w:tl2br w:val="nil"/>
              <w:tr2bl w:val="nil"/>
            </w:tcBorders>
            <w:shd w:val="clear" w:color="auto" w:fill="C0C0C0"/>
            <w:vAlign w:val="center"/>
          </w:tcPr>
          <w:p>
            <w:pP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C0C0C0"/>
            <w:vAlign w:val="center"/>
          </w:tcPr>
          <w:p>
            <w:pPr>
              <w:rPr>
                <w:rFonts w:ascii="?? (????)??al????)" w:hAnsi="?? (????)??al????)"/>
                <w:sz w:val="20"/>
              </w:rPr>
            </w:pPr>
          </w:p>
        </w:tc>
        <w:tc>
          <w:tcPr>
            <w:tcW w:w="282" w:type="dxa"/>
            <w:vMerge w:val="continue"/>
            <w:tcBorders>
              <w:tl2br w:val="nil"/>
              <w:tr2bl w:val="nil"/>
            </w:tcBorders>
            <w:shd w:val="clear" w:color="auto" w:fill="C0C0C0"/>
            <w:vAlign w:val="center"/>
          </w:tcPr>
          <w:p>
            <w:pPr>
              <w:rPr>
                <w:rFonts w:ascii="?? (????)??al????)" w:hAnsi="?? (????)??al????)"/>
                <w:sz w:val="20"/>
              </w:rPr>
            </w:pPr>
          </w:p>
        </w:tc>
        <w:tc>
          <w:tcPr>
            <w:tcW w:w="282" w:type="dxa"/>
            <w:vMerge w:val="continue"/>
            <w:tcBorders>
              <w:tl2br w:val="nil"/>
              <w:tr2bl w:val="nil"/>
            </w:tcBorders>
            <w:shd w:val="clear" w:color="auto" w:fill="C0C0C0"/>
            <w:vAlign w:val="center"/>
          </w:tcPr>
          <w:p>
            <w:pPr>
              <w:rPr>
                <w:rFonts w:ascii="?? (????)??al????)" w:hAnsi="?? (????)??al????)"/>
                <w:sz w:val="20"/>
              </w:rPr>
            </w:pPr>
          </w:p>
        </w:tc>
        <w:tc>
          <w:tcPr>
            <w:tcW w:w="1131" w:type="dxa"/>
            <w:vMerge w:val="continue"/>
            <w:tcBorders>
              <w:tl2br w:val="nil"/>
              <w:tr2bl w:val="nil"/>
            </w:tcBorders>
            <w:shd w:val="clear" w:color="auto" w:fill="C0C0C0"/>
            <w:vAlign w:val="center"/>
          </w:tcPr>
          <w:p>
            <w:pPr>
              <w:rPr>
                <w:rFonts w:ascii="?? (????)??al????)" w:hAnsi="?? (????)??al????)"/>
                <w:sz w:val="20"/>
              </w:rPr>
            </w:pPr>
          </w:p>
        </w:tc>
        <w:tc>
          <w:tcPr>
            <w:tcW w:w="2828" w:type="dxa"/>
            <w:vMerge w:val="continue"/>
            <w:tcBorders>
              <w:tl2br w:val="nil"/>
              <w:tr2bl w:val="nil"/>
            </w:tcBorders>
            <w:shd w:val="clear" w:color="auto" w:fill="C0C0C0"/>
            <w:vAlign w:val="center"/>
          </w:tcPr>
          <w:p>
            <w:pPr>
              <w:rPr>
                <w:rFonts w:ascii="?? (????)??al????)" w:hAnsi="?? (????)??al????)"/>
                <w:sz w:val="20"/>
              </w:rPr>
            </w:pPr>
          </w:p>
        </w:tc>
        <w:tc>
          <w:tcPr>
            <w:tcW w:w="565" w:type="dxa"/>
            <w:vMerge w:val="continue"/>
            <w:tcBorders>
              <w:tl2br w:val="nil"/>
              <w:tr2bl w:val="nil"/>
            </w:tcBorders>
            <w:shd w:val="clear" w:color="auto" w:fill="C0C0C0"/>
            <w:vAlign w:val="center"/>
          </w:tcPr>
          <w:p>
            <w:pPr>
              <w:rPr>
                <w:rFonts w:ascii="?? (????)??al????)" w:hAnsi="?? (????)??al????)"/>
                <w:sz w:val="20"/>
              </w:rPr>
            </w:pPr>
          </w:p>
        </w:tc>
        <w:tc>
          <w:tcPr>
            <w:tcW w:w="286" w:type="dxa"/>
            <w:vMerge w:val="continue"/>
            <w:tcBorders>
              <w:tl2br w:val="nil"/>
              <w:tr2bl w:val="nil"/>
            </w:tcBorders>
            <w:shd w:val="clear" w:color="auto" w:fill="C0C0C0"/>
            <w:vAlign w:val="center"/>
          </w:tcPr>
          <w:p>
            <w:pPr>
              <w:rPr>
                <w:rFonts w:ascii="?? (????)??al????)" w:hAnsi="?? (????)??al????)"/>
                <w:sz w:val="20"/>
              </w:rPr>
            </w:pPr>
          </w:p>
        </w:tc>
        <w:tc>
          <w:tcPr>
            <w:tcW w:w="564" w:type="dxa"/>
            <w:vMerge w:val="continue"/>
            <w:tcBorders>
              <w:tl2br w:val="nil"/>
              <w:tr2bl w:val="nil"/>
            </w:tcBorders>
            <w:shd w:val="clear" w:color="auto" w:fill="C0C0C0"/>
            <w:vAlign w:val="center"/>
          </w:tcPr>
          <w:p>
            <w:pPr>
              <w:rPr>
                <w:rFonts w:ascii="?? (????)??al????)" w:hAnsi="?? (????)??al????)"/>
                <w:sz w:val="20"/>
              </w:rPr>
            </w:pPr>
          </w:p>
        </w:tc>
        <w:tc>
          <w:tcPr>
            <w:tcW w:w="564" w:type="dxa"/>
            <w:vMerge w:val="continue"/>
            <w:tcBorders>
              <w:tl2br w:val="nil"/>
              <w:tr2bl w:val="nil"/>
            </w:tcBorders>
            <w:shd w:val="clear" w:color="auto" w:fill="C0C0C0"/>
            <w:vAlign w:val="center"/>
          </w:tcPr>
          <w:p>
            <w:pPr>
              <w:rPr>
                <w:rFonts w:ascii="?? (????)??al????)" w:hAnsi="?? (????)??al????)"/>
                <w:sz w:val="20"/>
              </w:rPr>
            </w:pPr>
          </w:p>
        </w:tc>
        <w:tc>
          <w:tcPr>
            <w:tcW w:w="564" w:type="dxa"/>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实验</w:t>
            </w:r>
          </w:p>
        </w:tc>
        <w:tc>
          <w:tcPr>
            <w:tcW w:w="564" w:type="dxa"/>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实习</w:t>
            </w:r>
          </w:p>
        </w:tc>
        <w:tc>
          <w:tcPr>
            <w:tcW w:w="565" w:type="dxa"/>
            <w:tcBorders>
              <w:tl2br w:val="nil"/>
              <w:tr2bl w:val="nil"/>
            </w:tcBorders>
            <w:shd w:val="clear" w:color="auto" w:fill="C0C0C0"/>
            <w:vAlign w:val="center"/>
          </w:tcPr>
          <w:p>
            <w:pPr>
              <w:spacing w:line="320" w:lineRule="atLeast"/>
              <w:jc w:val="center"/>
              <w:rPr>
                <w:rFonts w:ascii="?? (????)??al????)" w:hAnsi="?? (????)??al????)"/>
                <w:sz w:val="20"/>
              </w:rPr>
            </w:pPr>
            <w:r>
              <w:rPr>
                <w:rFonts w:hint="eastAsia" w:ascii="宋体" w:hAnsi="宋体" w:cs="宋体"/>
                <w:sz w:val="20"/>
              </w:rPr>
              <w:t>其他</w:t>
            </w:r>
          </w:p>
        </w:tc>
        <w:tc>
          <w:tcPr>
            <w:tcW w:w="565" w:type="dxa"/>
            <w:vMerge w:val="continue"/>
            <w:tcBorders>
              <w:tl2br w:val="nil"/>
              <w:tr2bl w:val="nil"/>
            </w:tcBorders>
            <w:shd w:val="clear" w:color="auto" w:fill="C0C0C0"/>
            <w:vAlign w:val="center"/>
          </w:tcPr>
          <w:p>
            <w:pPr>
              <w:rPr>
                <w:rFonts w:ascii="?? (????)??al????)" w:hAnsi="?? (????)??al????)"/>
                <w:sz w:val="20"/>
              </w:rPr>
            </w:pPr>
          </w:p>
        </w:tc>
        <w:tc>
          <w:tcPr>
            <w:tcW w:w="282" w:type="dxa"/>
            <w:vMerge w:val="continue"/>
            <w:tcBorders>
              <w:tl2br w:val="nil"/>
              <w:tr2bl w:val="nil"/>
            </w:tcBorders>
            <w:shd w:val="clear" w:color="auto" w:fill="C0C0C0"/>
            <w:vAlign w:val="center"/>
          </w:tcPr>
          <w:p>
            <w:pPr>
              <w:rPr>
                <w:rFonts w:ascii="?? (????)??al????)" w:hAnsi="?? (????)??al????)"/>
                <w:sz w:val="20"/>
              </w:rPr>
            </w:pPr>
          </w:p>
        </w:tc>
        <w:tc>
          <w:tcPr>
            <w:tcW w:w="565" w:type="dxa"/>
            <w:vMerge w:val="continue"/>
            <w:tcBorders>
              <w:tl2br w:val="nil"/>
              <w:tr2bl w:val="nil"/>
            </w:tcBorders>
            <w:shd w:val="clear" w:color="auto" w:fill="C0C0C0"/>
            <w:vAlign w:val="center"/>
          </w:tcPr>
          <w:p>
            <w:pP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restart"/>
            <w:tcBorders>
              <w:tl2br w:val="nil"/>
              <w:tr2bl w:val="nil"/>
            </w:tcBorders>
            <w:shd w:val="clear" w:color="auto" w:fill="FFFFFF"/>
            <w:vAlign w:val="center"/>
          </w:tcPr>
          <w:p>
            <w:pPr>
              <w:jc w:val="center"/>
              <w:rPr>
                <w:rFonts w:ascii="?? (????)??al????)" w:hAnsi="?? (????)??al????)"/>
                <w:sz w:val="20"/>
              </w:rPr>
            </w:pPr>
            <w:r>
              <w:rPr>
                <w:rFonts w:hint="eastAsia" w:ascii="?? (????)??al????)" w:hAnsi="?? (????)??al????)"/>
                <w:sz w:val="20"/>
              </w:rPr>
              <w:t>通识课</w:t>
            </w:r>
          </w:p>
        </w:tc>
        <w:tc>
          <w:tcPr>
            <w:tcW w:w="282" w:type="dxa"/>
            <w:vMerge w:val="restart"/>
            <w:tcBorders>
              <w:tl2br w:val="nil"/>
              <w:tr2bl w:val="nil"/>
            </w:tcBorders>
            <w:shd w:val="clear" w:color="auto" w:fill="9CC2E5" w:themeFill="accent1" w:themeFillTint="99"/>
            <w:vAlign w:val="center"/>
          </w:tcPr>
          <w:p>
            <w:pPr>
              <w:jc w:val="center"/>
              <w:rPr>
                <w:rFonts w:ascii="?? (????)??al????)" w:hAnsi="?? (????)??al????)"/>
                <w:sz w:val="20"/>
              </w:rPr>
            </w:pPr>
            <w:r>
              <w:rPr>
                <w:rFonts w:hint="eastAsia" w:ascii="?? (????)??al????)" w:hAnsi="?? (????)??al????)"/>
                <w:sz w:val="20"/>
              </w:rPr>
              <w:t>必</w:t>
            </w:r>
          </w:p>
          <w:p>
            <w:pPr>
              <w:jc w:val="center"/>
              <w:rPr>
                <w:rFonts w:ascii="?? (????)??al????)" w:hAnsi="?? (????)??al????)"/>
                <w:sz w:val="20"/>
              </w:rPr>
            </w:pPr>
          </w:p>
          <w:p>
            <w:pPr>
              <w:jc w:val="center"/>
              <w:rPr>
                <w:rFonts w:ascii="?? (????)??al????)" w:hAnsi="?? (????)??al????)"/>
                <w:sz w:val="20"/>
              </w:rPr>
            </w:pPr>
            <w:r>
              <w:rPr>
                <w:rFonts w:hint="eastAsia" w:ascii="?? (????)??al????)" w:hAnsi="?? (????)??al????)"/>
                <w:sz w:val="20"/>
              </w:rPr>
              <w:t>修</w:t>
            </w:r>
          </w:p>
        </w:tc>
        <w:tc>
          <w:tcPr>
            <w:tcW w:w="282" w:type="dxa"/>
            <w:vMerge w:val="restart"/>
            <w:tcBorders>
              <w:tl2br w:val="nil"/>
              <w:tr2bl w:val="nil"/>
            </w:tcBorders>
            <w:shd w:val="clear" w:color="auto" w:fill="FFFFFF"/>
            <w:vAlign w:val="center"/>
          </w:tcPr>
          <w:p>
            <w:pPr>
              <w:jc w:val="center"/>
              <w:rPr>
                <w:rFonts w:ascii="?? (????)??al????)" w:hAnsi="?? (????)??al????)"/>
                <w:sz w:val="20"/>
              </w:rPr>
            </w:pPr>
            <w:r>
              <w:rPr>
                <w:rFonts w:hint="eastAsia" w:ascii="?? (????)??al????)" w:hAnsi="?? (????)??al????)"/>
                <w:sz w:val="20"/>
              </w:rPr>
              <w:t>思政一类</w:t>
            </w: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22140012</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军事理论</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2</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21140032</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思想道德与</w:t>
            </w:r>
            <w:r>
              <w:rPr>
                <w:rFonts w:ascii="宋体" w:hAnsi="宋体" w:cs="宋体"/>
                <w:sz w:val="20"/>
              </w:rPr>
              <w:t>法治</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21140043</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马克思主义基本原理</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3</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18140023</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中国近现代史纲要</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3</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3或4</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22140052</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毛泽东思想和中国特色社会主义理论体系概论</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3或4</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22140013</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习近平新时代中国特色社会主义思想概论</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4或5</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highlight w:val="none"/>
              </w:rPr>
            </w:pPr>
            <w:r>
              <w:rPr>
                <w:rFonts w:hint="eastAsia" w:ascii="宋体" w:hAnsi="宋体" w:cs="宋体"/>
                <w:sz w:val="20"/>
                <w:highlight w:val="none"/>
              </w:rPr>
              <w:t>2114005X</w:t>
            </w:r>
          </w:p>
        </w:tc>
        <w:tc>
          <w:tcPr>
            <w:tcW w:w="2828"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形势与政策Ⅰ</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ascii="?? (????)??al????)" w:hAnsi="?? (????)??al????)"/>
                <w:sz w:val="20"/>
                <w:highlight w:val="none"/>
              </w:rPr>
              <w:t>1</w:t>
            </w:r>
          </w:p>
        </w:tc>
        <w:tc>
          <w:tcPr>
            <w:tcW w:w="282"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highlight w:val="none"/>
              </w:rPr>
            </w:pPr>
            <w:r>
              <w:rPr>
                <w:rFonts w:hint="eastAsia" w:ascii="宋体" w:hAnsi="宋体" w:cs="宋体"/>
                <w:sz w:val="20"/>
                <w:highlight w:val="none"/>
              </w:rPr>
              <w:t>2114006X</w:t>
            </w:r>
          </w:p>
        </w:tc>
        <w:tc>
          <w:tcPr>
            <w:tcW w:w="2828"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形势与政策Ⅱ</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 (????)??al????)" w:hAnsi="?? (????)??al????)"/>
                <w:sz w:val="20"/>
                <w:highlight w:val="none"/>
              </w:rPr>
              <w:t>2</w:t>
            </w:r>
          </w:p>
        </w:tc>
        <w:tc>
          <w:tcPr>
            <w:tcW w:w="282"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highlight w:val="none"/>
              </w:rPr>
            </w:pPr>
            <w:r>
              <w:rPr>
                <w:rFonts w:hint="eastAsia" w:ascii="宋体" w:hAnsi="宋体" w:cs="宋体"/>
                <w:sz w:val="20"/>
                <w:highlight w:val="none"/>
              </w:rPr>
              <w:t>2114007X</w:t>
            </w:r>
          </w:p>
        </w:tc>
        <w:tc>
          <w:tcPr>
            <w:tcW w:w="2828" w:type="dxa"/>
            <w:tcBorders>
              <w:tl2br w:val="nil"/>
              <w:tr2bl w:val="nil"/>
            </w:tcBorders>
            <w:shd w:val="clear" w:color="auto" w:fill="FFFFFF"/>
          </w:tcPr>
          <w:p>
            <w:pPr>
              <w:spacing w:line="320" w:lineRule="atLeast"/>
              <w:jc w:val="center"/>
              <w:rPr>
                <w:rFonts w:ascii="?? (????)??al????)" w:hAnsi="?? (????)??al????)"/>
                <w:sz w:val="20"/>
                <w:highlight w:val="none"/>
              </w:rPr>
            </w:pPr>
            <w:r>
              <w:rPr>
                <w:rFonts w:hint="eastAsia" w:ascii="宋体" w:hAnsi="宋体" w:cs="宋体"/>
                <w:sz w:val="20"/>
                <w:highlight w:val="none"/>
              </w:rPr>
              <w:t>形势与政策Ⅲ</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 (????)??al????)" w:hAnsi="?? (????)??al????)"/>
                <w:sz w:val="20"/>
                <w:highlight w:val="none"/>
              </w:rPr>
              <w:t>3</w:t>
            </w:r>
          </w:p>
        </w:tc>
        <w:tc>
          <w:tcPr>
            <w:tcW w:w="282"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highlight w:val="none"/>
              </w:rPr>
            </w:pPr>
            <w:r>
              <w:rPr>
                <w:rFonts w:hint="eastAsia" w:ascii="宋体" w:hAnsi="宋体" w:cs="宋体"/>
                <w:sz w:val="20"/>
                <w:highlight w:val="none"/>
              </w:rPr>
              <w:t>2114008X</w:t>
            </w:r>
          </w:p>
        </w:tc>
        <w:tc>
          <w:tcPr>
            <w:tcW w:w="2828" w:type="dxa"/>
            <w:tcBorders>
              <w:tl2br w:val="nil"/>
              <w:tr2bl w:val="nil"/>
            </w:tcBorders>
            <w:shd w:val="clear" w:color="auto" w:fill="FFFFFF"/>
          </w:tcPr>
          <w:p>
            <w:pPr>
              <w:spacing w:line="320" w:lineRule="atLeast"/>
              <w:jc w:val="center"/>
              <w:rPr>
                <w:rFonts w:ascii="?? (????)??al????)" w:hAnsi="?? (????)??al????)"/>
                <w:sz w:val="20"/>
                <w:highlight w:val="none"/>
              </w:rPr>
            </w:pPr>
            <w:r>
              <w:rPr>
                <w:rFonts w:hint="eastAsia" w:ascii="宋体" w:hAnsi="宋体" w:cs="宋体"/>
                <w:sz w:val="20"/>
                <w:highlight w:val="none"/>
              </w:rPr>
              <w:t>形势与政策Ⅳ</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 (????)??al????)" w:hAnsi="?? (????)??al????)"/>
                <w:sz w:val="20"/>
                <w:highlight w:val="none"/>
              </w:rPr>
              <w:t>4</w:t>
            </w:r>
          </w:p>
        </w:tc>
        <w:tc>
          <w:tcPr>
            <w:tcW w:w="282"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highlight w:val="none"/>
              </w:rPr>
            </w:pPr>
            <w:r>
              <w:rPr>
                <w:rFonts w:hint="eastAsia" w:ascii="宋体" w:hAnsi="宋体" w:cs="宋体"/>
                <w:sz w:val="20"/>
                <w:highlight w:val="none"/>
              </w:rPr>
              <w:t>2114009X</w:t>
            </w:r>
          </w:p>
        </w:tc>
        <w:tc>
          <w:tcPr>
            <w:tcW w:w="2828" w:type="dxa"/>
            <w:tcBorders>
              <w:tl2br w:val="nil"/>
              <w:tr2bl w:val="nil"/>
            </w:tcBorders>
            <w:shd w:val="clear" w:color="auto" w:fill="FFFFFF"/>
          </w:tcPr>
          <w:p>
            <w:pPr>
              <w:spacing w:line="320" w:lineRule="atLeast"/>
              <w:jc w:val="center"/>
              <w:rPr>
                <w:rFonts w:ascii="?? (????)??al????)" w:hAnsi="?? (????)??al????)"/>
                <w:sz w:val="20"/>
                <w:highlight w:val="none"/>
              </w:rPr>
            </w:pPr>
            <w:r>
              <w:rPr>
                <w:rFonts w:hint="eastAsia" w:ascii="宋体" w:hAnsi="宋体" w:cs="宋体"/>
                <w:sz w:val="20"/>
                <w:highlight w:val="none"/>
              </w:rPr>
              <w:t>形势与政策Ⅴ</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 (????)??al????)" w:hAnsi="?? (????)??al????)"/>
                <w:sz w:val="20"/>
                <w:highlight w:val="none"/>
              </w:rPr>
              <w:t>5</w:t>
            </w:r>
          </w:p>
        </w:tc>
        <w:tc>
          <w:tcPr>
            <w:tcW w:w="282"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highlight w:val="none"/>
              </w:rPr>
            </w:pPr>
            <w:r>
              <w:rPr>
                <w:rFonts w:hint="eastAsia" w:ascii="宋体" w:hAnsi="宋体" w:cs="宋体"/>
                <w:sz w:val="20"/>
                <w:highlight w:val="none"/>
              </w:rPr>
              <w:t>2114010X</w:t>
            </w:r>
          </w:p>
        </w:tc>
        <w:tc>
          <w:tcPr>
            <w:tcW w:w="2828" w:type="dxa"/>
            <w:tcBorders>
              <w:tl2br w:val="nil"/>
              <w:tr2bl w:val="nil"/>
            </w:tcBorders>
            <w:shd w:val="clear" w:color="auto" w:fill="FFFFFF"/>
          </w:tcPr>
          <w:p>
            <w:pPr>
              <w:spacing w:line="320" w:lineRule="atLeast"/>
              <w:jc w:val="center"/>
              <w:rPr>
                <w:rFonts w:ascii="?? (????)??al????)" w:hAnsi="?? (????)??al????)"/>
                <w:sz w:val="20"/>
                <w:highlight w:val="none"/>
              </w:rPr>
            </w:pPr>
            <w:r>
              <w:rPr>
                <w:rFonts w:hint="eastAsia" w:ascii="宋体" w:hAnsi="宋体" w:cs="宋体"/>
                <w:sz w:val="20"/>
                <w:highlight w:val="none"/>
              </w:rPr>
              <w:t>形势与政策Ⅵ</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 (????)??al????)" w:hAnsi="?? (????)??al????)"/>
                <w:sz w:val="20"/>
                <w:highlight w:val="none"/>
              </w:rPr>
              <w:t>6</w:t>
            </w:r>
          </w:p>
        </w:tc>
        <w:tc>
          <w:tcPr>
            <w:tcW w:w="282"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restart"/>
            <w:tcBorders>
              <w:tl2br w:val="nil"/>
              <w:tr2bl w:val="nil"/>
            </w:tcBorders>
            <w:shd w:val="clear" w:color="auto" w:fill="FFFFFF"/>
            <w:vAlign w:val="center"/>
          </w:tcPr>
          <w:p>
            <w:pPr>
              <w:jc w:val="center"/>
              <w:rPr>
                <w:rFonts w:ascii="?? (????)??al????)" w:hAnsi="?? (????)??al????)"/>
                <w:sz w:val="20"/>
              </w:rPr>
            </w:pPr>
          </w:p>
          <w:p>
            <w:pPr>
              <w:jc w:val="center"/>
              <w:rPr>
                <w:rFonts w:ascii="?? (????)??al????)" w:hAnsi="?? (????)??al????)"/>
                <w:sz w:val="20"/>
              </w:rPr>
            </w:pPr>
          </w:p>
          <w:p>
            <w:pPr>
              <w:jc w:val="center"/>
              <w:rPr>
                <w:rFonts w:ascii="?? (????)??al????)" w:hAnsi="?? (????)??al????)"/>
                <w:sz w:val="20"/>
              </w:rPr>
            </w:pPr>
          </w:p>
          <w:p>
            <w:pPr>
              <w:jc w:val="center"/>
              <w:rPr>
                <w:rFonts w:ascii="?? (????)??al????)" w:hAnsi="?? (????)??al????)"/>
                <w:sz w:val="20"/>
              </w:rPr>
            </w:pPr>
          </w:p>
          <w:p>
            <w:pPr>
              <w:jc w:val="center"/>
              <w:rPr>
                <w:rFonts w:ascii="?? (????)??al????)" w:hAnsi="?? (????)??al????)"/>
                <w:sz w:val="20"/>
              </w:rPr>
            </w:pPr>
            <w:r>
              <w:rPr>
                <w:rFonts w:hint="eastAsia" w:ascii="?? (????)??al????)" w:hAnsi="?? (????)??al????)"/>
                <w:sz w:val="20"/>
              </w:rPr>
              <w:t>综</w:t>
            </w:r>
          </w:p>
          <w:p>
            <w:pPr>
              <w:jc w:val="center"/>
              <w:rPr>
                <w:rFonts w:ascii="?? (????)??al????)" w:hAnsi="?? (????)??al????)"/>
                <w:sz w:val="20"/>
              </w:rPr>
            </w:pPr>
          </w:p>
          <w:p>
            <w:pPr>
              <w:jc w:val="center"/>
              <w:rPr>
                <w:rFonts w:ascii="?? (????)??al????)" w:hAnsi="?? (????)??al????)"/>
                <w:sz w:val="20"/>
              </w:rPr>
            </w:pPr>
            <w:r>
              <w:rPr>
                <w:rFonts w:hint="eastAsia" w:ascii="?? (????)??al????)" w:hAnsi="?? (????)??al????)"/>
                <w:sz w:val="20"/>
              </w:rPr>
              <w:t>合</w:t>
            </w:r>
          </w:p>
          <w:p>
            <w:pPr>
              <w:jc w:val="center"/>
              <w:rPr>
                <w:rFonts w:ascii="?? (????)??al????)" w:hAnsi="?? (????)??al????)"/>
                <w:sz w:val="20"/>
              </w:rPr>
            </w:pPr>
          </w:p>
          <w:p>
            <w:pPr>
              <w:jc w:val="center"/>
              <w:rPr>
                <w:rFonts w:ascii="?? (????)??al????)" w:hAnsi="?? (????)??al????)"/>
                <w:sz w:val="20"/>
              </w:rPr>
            </w:pPr>
            <w:r>
              <w:rPr>
                <w:rFonts w:hint="eastAsia" w:ascii="?? (????)??al????)" w:hAnsi="?? (????)??al????)"/>
                <w:sz w:val="20"/>
              </w:rPr>
              <w:t>类</w:t>
            </w:r>
          </w:p>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23140021</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国家安全教育</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Theme="minorEastAsia" w:hAnsiTheme="minorEastAsia" w:eastAsiaTheme="minorEastAsia"/>
                <w:sz w:val="20"/>
              </w:rPr>
              <w:t>1</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21300012</w:t>
            </w:r>
          </w:p>
        </w:tc>
        <w:tc>
          <w:tcPr>
            <w:tcW w:w="2828" w:type="dxa"/>
            <w:tcBorders>
              <w:tl2br w:val="nil"/>
              <w:tr2bl w:val="nil"/>
            </w:tcBorders>
            <w:shd w:val="clear" w:color="auto" w:fill="FFFFFF"/>
            <w:vAlign w:val="center"/>
          </w:tcPr>
          <w:p>
            <w:pPr>
              <w:spacing w:line="320" w:lineRule="atLeast"/>
              <w:jc w:val="center"/>
              <w:rPr>
                <w:rFonts w:ascii="?? (????)??al????)" w:hAnsi="?? (????)??al????)"/>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大学生劳动教育</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Theme="minorEastAsia" w:hAnsiTheme="minorEastAsia" w:eastAsiaTheme="minorEastAsia"/>
                <w:sz w:val="20"/>
              </w:rPr>
              <w:t>1或2</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highlight w:val="yellow"/>
              </w:rPr>
            </w:pPr>
          </w:p>
        </w:tc>
        <w:tc>
          <w:tcPr>
            <w:tcW w:w="282" w:type="dxa"/>
            <w:vMerge w:val="continue"/>
            <w:tcBorders>
              <w:tl2br w:val="nil"/>
              <w:tr2bl w:val="nil"/>
            </w:tcBorders>
            <w:shd w:val="clear" w:color="auto" w:fill="9CC2E5" w:themeFill="accent1" w:themeFillTint="99"/>
            <w:vAlign w:val="center"/>
          </w:tcPr>
          <w:p>
            <w:pPr>
              <w:rPr>
                <w:rFonts w:ascii="?? (????)??al????)" w:hAnsi="?? (????)??al????)"/>
                <w:sz w:val="20"/>
                <w:highlight w:val="yellow"/>
              </w:rPr>
            </w:pPr>
          </w:p>
        </w:tc>
        <w:tc>
          <w:tcPr>
            <w:tcW w:w="282" w:type="dxa"/>
            <w:vMerge w:val="continue"/>
            <w:tcBorders>
              <w:tl2br w:val="nil"/>
              <w:tr2bl w:val="nil"/>
            </w:tcBorders>
            <w:shd w:val="clear" w:color="auto" w:fill="FFFFFF"/>
            <w:vAlign w:val="center"/>
          </w:tcPr>
          <w:p>
            <w:pPr>
              <w:jc w:val="center"/>
              <w:rPr>
                <w:rFonts w:ascii="?? (????)??al????)" w:hAnsi="?? (????)??al????)"/>
                <w:sz w:val="20"/>
                <w:highlight w:val="yellow"/>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highlight w:val="none"/>
              </w:rPr>
            </w:pPr>
            <w:r>
              <w:rPr>
                <w:rFonts w:hint="eastAsia" w:ascii="宋体" w:hAnsi="宋体" w:eastAsia="宋体" w:cs="宋体"/>
                <w:sz w:val="20"/>
                <w:highlight w:val="none"/>
              </w:rPr>
              <w:t>25110011</w:t>
            </w:r>
          </w:p>
        </w:tc>
        <w:tc>
          <w:tcPr>
            <w:tcW w:w="2828" w:type="dxa"/>
            <w:tcBorders>
              <w:tl2br w:val="nil"/>
              <w:tr2bl w:val="nil"/>
            </w:tcBorders>
            <w:shd w:val="clear" w:color="auto" w:fill="FFFFFF"/>
            <w:vAlign w:val="center"/>
          </w:tcPr>
          <w:p>
            <w:pPr>
              <w:spacing w:line="320" w:lineRule="atLeast"/>
              <w:jc w:val="center"/>
              <w:rPr>
                <w:rFonts w:hint="default" w:ascii="?? (????)??al????)" w:hAnsi="?? (????)??al????)" w:eastAsia="宋体"/>
                <w:sz w:val="20"/>
                <w:highlight w:val="none"/>
                <w:lang w:val="en-US" w:eastAsia="zh-CN"/>
              </w:rPr>
            </w:pPr>
            <w:r>
              <w:rPr>
                <w:rFonts w:hint="eastAsia" w:ascii="?? (????)??al????)" w:hAnsi="?? (????)??al????)"/>
                <w:sz w:val="20"/>
                <w:highlight w:val="none"/>
                <w:lang w:val="en-US" w:eastAsia="zh-CN"/>
              </w:rPr>
              <w:t>人工智能通识</w:t>
            </w:r>
          </w:p>
        </w:tc>
        <w:tc>
          <w:tcPr>
            <w:tcW w:w="565" w:type="dxa"/>
            <w:tcBorders>
              <w:tl2br w:val="nil"/>
              <w:tr2bl w:val="nil"/>
            </w:tcBorders>
            <w:shd w:val="clear" w:color="auto" w:fill="FFFFFF"/>
            <w:vAlign w:val="center"/>
          </w:tcPr>
          <w:p>
            <w:pPr>
              <w:spacing w:line="320" w:lineRule="atLeast"/>
              <w:jc w:val="center"/>
              <w:rPr>
                <w:rFonts w:hint="eastAsia" w:ascii="?? (????)??al????)" w:hAnsi="?? (????)??al????)" w:eastAsia="宋体"/>
                <w:sz w:val="20"/>
                <w:highlight w:val="none"/>
                <w:lang w:val="en-US" w:eastAsia="zh-CN"/>
              </w:rPr>
            </w:pPr>
            <w:r>
              <w:rPr>
                <w:rFonts w:hint="eastAsia" w:ascii="?? (????)??al????)" w:hAnsi="?? (????)??al????)"/>
                <w:sz w:val="20"/>
                <w:highlight w:val="none"/>
                <w:lang w:val="en-US" w:eastAsia="zh-CN"/>
              </w:rPr>
              <w:t>2</w:t>
            </w:r>
          </w:p>
        </w:tc>
        <w:tc>
          <w:tcPr>
            <w:tcW w:w="286"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hint="eastAsia" w:ascii="?? (????)??al????)" w:hAnsi="?? (????)??al????)" w:eastAsia="宋体"/>
                <w:sz w:val="20"/>
                <w:highlight w:val="none"/>
                <w:lang w:val="en-US" w:eastAsia="zh-CN"/>
              </w:rPr>
            </w:pPr>
            <w:r>
              <w:rPr>
                <w:rFonts w:hint="eastAsia" w:ascii="?? (????)??al????)" w:hAnsi="?? (????)??al????)"/>
                <w:sz w:val="20"/>
                <w:highlight w:val="none"/>
                <w:lang w:val="en-US" w:eastAsia="zh-CN"/>
              </w:rPr>
              <w:t>1</w:t>
            </w:r>
          </w:p>
        </w:tc>
        <w:tc>
          <w:tcPr>
            <w:tcW w:w="282" w:type="dxa"/>
            <w:tcBorders>
              <w:tl2br w:val="nil"/>
              <w:tr2bl w:val="nil"/>
            </w:tcBorders>
            <w:shd w:val="clear" w:color="auto" w:fill="FFFFFF"/>
            <w:vAlign w:val="center"/>
          </w:tcPr>
          <w:p>
            <w:pPr>
              <w:spacing w:line="320" w:lineRule="atLeast"/>
              <w:jc w:val="center"/>
              <w:rPr>
                <w:rFonts w:hint="eastAsia" w:ascii="宋体" w:hAnsi="宋体" w:eastAsia="宋体" w:cs="宋体"/>
                <w:sz w:val="20"/>
                <w:highlight w:val="none"/>
                <w:lang w:val="en-US" w:eastAsia="zh-CN"/>
              </w:rPr>
            </w:pPr>
            <w:r>
              <w:rPr>
                <w:rFonts w:hint="eastAsia" w:ascii="宋体" w:hAnsi="宋体" w:cs="宋体"/>
                <w:sz w:val="20"/>
                <w:highlight w:val="none"/>
                <w:lang w:val="en-US" w:eastAsia="zh-CN"/>
              </w:rPr>
              <w:t>否</w:t>
            </w:r>
          </w:p>
        </w:tc>
        <w:tc>
          <w:tcPr>
            <w:tcW w:w="565" w:type="dxa"/>
            <w:tcBorders>
              <w:tl2br w:val="nil"/>
              <w:tr2bl w:val="nil"/>
            </w:tcBorders>
            <w:shd w:val="clear" w:color="auto" w:fill="FFFFFF"/>
            <w:vAlign w:val="center"/>
          </w:tcPr>
          <w:p>
            <w:pPr>
              <w:spacing w:line="320" w:lineRule="atLeast"/>
              <w:jc w:val="center"/>
              <w:rPr>
                <w:rFonts w:hint="eastAsia" w:ascii="宋体" w:hAnsi="宋体" w:eastAsia="宋体" w:cs="宋体"/>
                <w:sz w:val="20"/>
                <w:highlight w:val="none"/>
                <w:lang w:val="en-US" w:eastAsia="zh-CN"/>
              </w:rPr>
            </w:pPr>
            <w:r>
              <w:rPr>
                <w:rFonts w:hint="eastAsia" w:ascii="宋体" w:hAnsi="宋体" w:cs="宋体"/>
                <w:sz w:val="20"/>
                <w:highlight w:val="none"/>
                <w:lang w:val="en-US" w:eastAsia="zh-CN"/>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highlight w:val="yellow"/>
              </w:rPr>
            </w:pPr>
          </w:p>
        </w:tc>
        <w:tc>
          <w:tcPr>
            <w:tcW w:w="282" w:type="dxa"/>
            <w:vMerge w:val="continue"/>
            <w:tcBorders>
              <w:tl2br w:val="nil"/>
              <w:tr2bl w:val="nil"/>
            </w:tcBorders>
            <w:shd w:val="clear" w:color="auto" w:fill="9CC2E5" w:themeFill="accent1" w:themeFillTint="99"/>
            <w:vAlign w:val="center"/>
          </w:tcPr>
          <w:p>
            <w:pPr>
              <w:rPr>
                <w:rFonts w:ascii="?? (????)??al????)" w:hAnsi="?? (????)??al????)"/>
                <w:sz w:val="20"/>
                <w:highlight w:val="yellow"/>
              </w:rPr>
            </w:pPr>
          </w:p>
        </w:tc>
        <w:tc>
          <w:tcPr>
            <w:tcW w:w="282" w:type="dxa"/>
            <w:vMerge w:val="continue"/>
            <w:tcBorders>
              <w:tl2br w:val="nil"/>
              <w:tr2bl w:val="nil"/>
            </w:tcBorders>
            <w:shd w:val="clear" w:color="auto" w:fill="FFFFFF"/>
            <w:vAlign w:val="center"/>
          </w:tcPr>
          <w:p>
            <w:pPr>
              <w:jc w:val="center"/>
              <w:rPr>
                <w:rFonts w:ascii="?? (????)??al????)" w:hAnsi="?? (????)??al????)"/>
                <w:sz w:val="20"/>
                <w:highlight w:val="yellow"/>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highlight w:val="none"/>
              </w:rPr>
            </w:pPr>
            <w:r>
              <w:rPr>
                <w:rFonts w:hint="eastAsia" w:ascii="宋体" w:hAnsi="宋体" w:cs="宋体"/>
                <w:sz w:val="20"/>
                <w:highlight w:val="none"/>
              </w:rPr>
              <w:t>21110032</w:t>
            </w:r>
          </w:p>
        </w:tc>
        <w:tc>
          <w:tcPr>
            <w:tcW w:w="2828"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pyt</w:t>
            </w:r>
            <w:r>
              <w:rPr>
                <w:rFonts w:hint="eastAsia" w:ascii="宋体" w:hAnsi="宋体" w:cs="宋体"/>
                <w:sz w:val="20"/>
                <w:highlight w:val="none"/>
                <w:lang w:val="en-US" w:eastAsia="zh-CN"/>
              </w:rPr>
              <w:t>h</w:t>
            </w:r>
            <w:r>
              <w:rPr>
                <w:rFonts w:hint="eastAsia" w:ascii="宋体" w:hAnsi="宋体" w:cs="宋体"/>
                <w:sz w:val="20"/>
                <w:highlight w:val="none"/>
              </w:rPr>
              <w:t>on程序设计</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ascii="?? (????)??al????)" w:hAnsi="?? (????)??al????)"/>
                <w:sz w:val="20"/>
                <w:highlight w:val="none"/>
              </w:rPr>
              <w:t>2</w:t>
            </w:r>
          </w:p>
        </w:tc>
        <w:tc>
          <w:tcPr>
            <w:tcW w:w="286"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 (????)??al????)" w:hAnsi="?? (????)??al????)"/>
                <w:sz w:val="20"/>
                <w:highlight w:val="none"/>
              </w:rPr>
              <w:t>1或2</w:t>
            </w:r>
          </w:p>
        </w:tc>
        <w:tc>
          <w:tcPr>
            <w:tcW w:w="282"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pPr>
              <w:spacing w:line="320" w:lineRule="atLeast"/>
              <w:jc w:val="center"/>
              <w:rPr>
                <w:rFonts w:ascii="?? (????)??al????)" w:hAnsi="?? (????)??al????)"/>
                <w:sz w:val="20"/>
                <w:highlight w:val="none"/>
              </w:rPr>
            </w:pPr>
            <w:r>
              <w:rPr>
                <w:rFonts w:hint="eastAsia" w:ascii="宋体" w:hAnsi="宋体" w:cs="宋体"/>
                <w:sz w:val="20"/>
                <w:highlight w:val="none"/>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16235102</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大学语</w:t>
            </w:r>
            <w:bookmarkStart w:id="1" w:name="_GoBack"/>
            <w:bookmarkEnd w:id="1"/>
            <w:r>
              <w:rPr>
                <w:rFonts w:hint="eastAsia" w:ascii="宋体" w:hAnsi="宋体" w:cs="宋体"/>
                <w:sz w:val="20"/>
              </w:rPr>
              <w:t>文</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20000021</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体质健康教育</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1</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hint="default" w:ascii="?? (????)??al????)" w:hAnsi="?? (????)??al????)" w:eastAsia="宋体"/>
                <w:sz w:val="20"/>
                <w:lang w:val="en-US" w:eastAsia="zh-CN"/>
              </w:rPr>
            </w:pPr>
            <w:r>
              <w:rPr>
                <w:rFonts w:hint="eastAsia" w:ascii="?? (????)??al????)" w:hAnsi="?? (????)??al????)"/>
                <w:sz w:val="20"/>
                <w:lang w:val="en-US" w:eastAsia="zh-CN"/>
              </w:rPr>
              <w:t>3，4</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16145502</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大学生心理健康教育</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1614150X</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职业生涯与发展规划</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0.5</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1614480X</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就业指导</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0.5</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5或6</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16141202</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创业基础</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5或6</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jc w:val="cente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ascii="宋体" w:hAnsi="宋体" w:cs="宋体"/>
                <w:sz w:val="20"/>
              </w:rPr>
              <w:t>21060132</w:t>
            </w:r>
          </w:p>
        </w:tc>
        <w:tc>
          <w:tcPr>
            <w:tcW w:w="2828"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湾区财经概论</w:t>
            </w:r>
          </w:p>
        </w:tc>
        <w:tc>
          <w:tcPr>
            <w:tcW w:w="565" w:type="dxa"/>
            <w:tcBorders>
              <w:tl2br w:val="nil"/>
              <w:tr2bl w:val="nil"/>
            </w:tcBorders>
            <w:shd w:val="clear" w:color="auto" w:fill="FFFFFF"/>
            <w:vAlign w:val="center"/>
          </w:tcPr>
          <w:p>
            <w:pPr>
              <w:spacing w:line="320" w:lineRule="atLeast"/>
              <w:rPr>
                <w:rFonts w:hint="eastAsia" w:ascii="宋体" w:hAnsi="宋体" w:cs="宋体"/>
                <w:sz w:val="20"/>
              </w:rPr>
            </w:pPr>
            <w:r>
              <w:rPr>
                <w:rFonts w:hint="eastAsia" w:ascii="宋体" w:hAnsi="宋体" w:cs="宋体"/>
                <w:sz w:val="20"/>
              </w:rPr>
              <w:t xml:space="preserve"> </w:t>
            </w:r>
            <w:r>
              <w:rPr>
                <w:rFonts w:hint="eastAsia" w:ascii="?? (????)??al????)" w:hAnsi="?? (????)??al????)"/>
                <w:sz w:val="20"/>
              </w:rPr>
              <w:t xml:space="preserve"> 2</w:t>
            </w:r>
          </w:p>
        </w:tc>
        <w:tc>
          <w:tcPr>
            <w:tcW w:w="286" w:type="dxa"/>
            <w:tcBorders>
              <w:tl2br w:val="nil"/>
              <w:tr2bl w:val="nil"/>
            </w:tcBorders>
            <w:shd w:val="clear" w:color="auto" w:fill="FFFFFF"/>
            <w:vAlign w:val="center"/>
          </w:tcPr>
          <w:p>
            <w:pPr>
              <w:spacing w:line="320" w:lineRule="atLeast"/>
              <w:rPr>
                <w:rFonts w:hint="eastAsia" w:ascii="宋体" w:hAnsi="宋体" w:cs="宋体"/>
                <w:sz w:val="20"/>
              </w:rPr>
            </w:pPr>
          </w:p>
        </w:tc>
        <w:tc>
          <w:tcPr>
            <w:tcW w:w="564" w:type="dxa"/>
            <w:tcBorders>
              <w:tl2br w:val="nil"/>
              <w:tr2bl w:val="nil"/>
            </w:tcBorders>
            <w:shd w:val="clear" w:color="auto" w:fill="FFFFFF"/>
            <w:vAlign w:val="center"/>
          </w:tcPr>
          <w:p>
            <w:pPr>
              <w:spacing w:line="320" w:lineRule="atLeast"/>
              <w:rPr>
                <w:rFonts w:hint="eastAsia" w:ascii="宋体" w:hAnsi="宋体" w:cs="宋体"/>
                <w:sz w:val="20"/>
              </w:rPr>
            </w:pPr>
          </w:p>
        </w:tc>
        <w:tc>
          <w:tcPr>
            <w:tcW w:w="564" w:type="dxa"/>
            <w:tcBorders>
              <w:tl2br w:val="nil"/>
              <w:tr2bl w:val="nil"/>
            </w:tcBorders>
            <w:shd w:val="clear" w:color="auto" w:fill="FFFFFF"/>
            <w:vAlign w:val="center"/>
          </w:tcPr>
          <w:p>
            <w:pPr>
              <w:spacing w:line="320" w:lineRule="atLeast"/>
              <w:rPr>
                <w:rFonts w:hint="eastAsia" w:ascii="宋体" w:hAnsi="宋体" w:cs="宋体"/>
                <w:sz w:val="20"/>
              </w:rPr>
            </w:pPr>
          </w:p>
        </w:tc>
        <w:tc>
          <w:tcPr>
            <w:tcW w:w="564" w:type="dxa"/>
            <w:tcBorders>
              <w:tl2br w:val="nil"/>
              <w:tr2bl w:val="nil"/>
            </w:tcBorders>
            <w:shd w:val="clear" w:color="auto" w:fill="FFFFFF"/>
            <w:vAlign w:val="center"/>
          </w:tcPr>
          <w:p>
            <w:pPr>
              <w:spacing w:line="320" w:lineRule="atLeast"/>
              <w:rPr>
                <w:rFonts w:hint="eastAsia" w:ascii="宋体" w:hAnsi="宋体" w:cs="宋体"/>
                <w:sz w:val="20"/>
              </w:rPr>
            </w:pPr>
          </w:p>
        </w:tc>
        <w:tc>
          <w:tcPr>
            <w:tcW w:w="564" w:type="dxa"/>
            <w:tcBorders>
              <w:tl2br w:val="nil"/>
              <w:tr2bl w:val="nil"/>
            </w:tcBorders>
            <w:shd w:val="clear" w:color="auto" w:fill="FFFFFF"/>
            <w:vAlign w:val="center"/>
          </w:tcPr>
          <w:p>
            <w:pPr>
              <w:spacing w:line="320" w:lineRule="atLeast"/>
              <w:rPr>
                <w:rFonts w:hint="eastAsia" w:ascii="宋体" w:hAnsi="宋体" w:cs="宋体"/>
                <w:sz w:val="20"/>
              </w:rPr>
            </w:pPr>
          </w:p>
        </w:tc>
        <w:tc>
          <w:tcPr>
            <w:tcW w:w="565" w:type="dxa"/>
            <w:tcBorders>
              <w:tl2br w:val="nil"/>
              <w:tr2bl w:val="nil"/>
            </w:tcBorders>
            <w:shd w:val="clear" w:color="auto" w:fill="FFFFFF"/>
            <w:vAlign w:val="center"/>
          </w:tcPr>
          <w:p>
            <w:pPr>
              <w:spacing w:line="320" w:lineRule="atLeast"/>
              <w:rPr>
                <w:rFonts w:hint="eastAsia" w:ascii="宋体" w:hAnsi="宋体" w:cs="宋体"/>
                <w:sz w:val="20"/>
              </w:rPr>
            </w:pP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1或2</w:t>
            </w:r>
          </w:p>
        </w:tc>
        <w:tc>
          <w:tcPr>
            <w:tcW w:w="282"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3"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tcBorders>
              <w:tl2br w:val="nil"/>
              <w:tr2bl w:val="nil"/>
            </w:tcBorders>
            <w:shd w:val="clear" w:color="auto" w:fill="FFFFFF"/>
            <w:vAlign w:val="center"/>
          </w:tcPr>
          <w:p>
            <w:pPr>
              <w:jc w:val="center"/>
              <w:rPr>
                <w:rFonts w:ascii="?? (????)??al????)" w:hAnsi="?? (????)??al????)"/>
                <w:sz w:val="20"/>
              </w:rPr>
            </w:pPr>
            <w:r>
              <w:rPr>
                <w:rFonts w:hint="eastAsia" w:ascii="?? (????)??al????)" w:hAnsi="?? (????)??al????)"/>
                <w:sz w:val="20"/>
              </w:rPr>
              <w:t>思政二类</w:t>
            </w:r>
          </w:p>
        </w:tc>
        <w:tc>
          <w:tcPr>
            <w:tcW w:w="9043" w:type="dxa"/>
            <w:gridSpan w:val="12"/>
            <w:tcBorders>
              <w:tl2br w:val="nil"/>
              <w:tr2bl w:val="nil"/>
            </w:tcBorders>
            <w:shd w:val="clear" w:color="auto" w:fill="FFFFFF"/>
            <w:vAlign w:val="center"/>
          </w:tcPr>
          <w:p>
            <w:pPr>
              <w:spacing w:line="320" w:lineRule="atLeast"/>
            </w:pPr>
            <w:r>
              <w:rPr>
                <w:rFonts w:hint="eastAsia" w:ascii="宋体" w:hAnsi="宋体" w:cs="宋体"/>
                <w:sz w:val="20"/>
              </w:rPr>
              <w:t>开设“四史”课程：党史（</w:t>
            </w:r>
            <w:r>
              <w:rPr>
                <w:rFonts w:hint="eastAsia" w:ascii="微软雅黑" w:hAnsi="微软雅黑" w:eastAsia="微软雅黑" w:cs="微软雅黑"/>
                <w:sz w:val="18"/>
                <w:szCs w:val="18"/>
              </w:rPr>
              <w:t>21140112）</w:t>
            </w:r>
            <w:r>
              <w:rPr>
                <w:rFonts w:hint="eastAsia" w:ascii="宋体" w:hAnsi="宋体" w:cs="宋体"/>
                <w:sz w:val="20"/>
              </w:rPr>
              <w:t>、新中国史（</w:t>
            </w:r>
            <w:r>
              <w:rPr>
                <w:rFonts w:hint="eastAsia" w:ascii="微软雅黑" w:hAnsi="微软雅黑" w:eastAsia="微软雅黑" w:cs="微软雅黑"/>
                <w:sz w:val="18"/>
                <w:szCs w:val="18"/>
              </w:rPr>
              <w:t>21140122）</w:t>
            </w:r>
            <w:r>
              <w:rPr>
                <w:rFonts w:hint="eastAsia" w:ascii="宋体" w:hAnsi="宋体" w:cs="宋体"/>
                <w:sz w:val="20"/>
              </w:rPr>
              <w:t>、改革开放史（</w:t>
            </w:r>
            <w:r>
              <w:rPr>
                <w:rFonts w:hint="eastAsia" w:ascii="微软雅黑" w:hAnsi="微软雅黑" w:eastAsia="微软雅黑" w:cs="微软雅黑"/>
                <w:sz w:val="18"/>
                <w:szCs w:val="18"/>
              </w:rPr>
              <w:t>21140132）</w:t>
            </w:r>
            <w:r>
              <w:rPr>
                <w:rFonts w:hint="eastAsia" w:ascii="宋体" w:hAnsi="宋体" w:cs="宋体"/>
                <w:sz w:val="20"/>
              </w:rPr>
              <w:t>、社会主义发展史（</w:t>
            </w:r>
            <w:r>
              <w:rPr>
                <w:rFonts w:hint="eastAsia" w:ascii="微软雅黑" w:hAnsi="微软雅黑" w:eastAsia="微软雅黑" w:cs="微软雅黑"/>
                <w:sz w:val="18"/>
                <w:szCs w:val="18"/>
              </w:rPr>
              <w:t>21140142）。</w:t>
            </w:r>
            <w:r>
              <w:rPr>
                <w:rFonts w:hint="eastAsia" w:ascii="宋体" w:hAnsi="宋体" w:cs="宋体"/>
                <w:sz w:val="20"/>
              </w:rPr>
              <w:t>上述四门课程各2学分，学生须从四门课程中选择一门修读。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hint="eastAsia" w:ascii="宋体" w:hAnsi="宋体" w:cs="宋体"/>
                <w:sz w:val="20"/>
              </w:rPr>
            </w:pPr>
            <w:r>
              <w:rPr>
                <w:rFonts w:hint="eastAsia" w:ascii="宋体" w:hAnsi="宋体" w:cs="宋体"/>
                <w:sz w:val="20"/>
              </w:rPr>
              <w:t>外语类</w:t>
            </w:r>
          </w:p>
        </w:tc>
        <w:tc>
          <w:tcPr>
            <w:tcW w:w="9043" w:type="dxa"/>
            <w:gridSpan w:val="12"/>
            <w:tcBorders>
              <w:tl2br w:val="nil"/>
              <w:tr2bl w:val="nil"/>
            </w:tcBorders>
            <w:shd w:val="clear" w:color="auto" w:fill="FFFFFF"/>
            <w:vAlign w:val="center"/>
          </w:tcPr>
          <w:p>
            <w:pPr>
              <w:spacing w:line="320" w:lineRule="atLeast"/>
              <w:rPr>
                <w:rFonts w:hint="eastAsia" w:ascii="宋体" w:hAnsi="宋体" w:cs="宋体"/>
                <w:sz w:val="20"/>
              </w:rPr>
            </w:pPr>
            <w:r>
              <w:rPr>
                <w:rFonts w:ascii="宋体" w:hAnsi="宋体" w:cs="宋体"/>
                <w:sz w:val="20"/>
              </w:rPr>
              <w:t>①</w:t>
            </w:r>
            <w:r>
              <w:rPr>
                <w:rFonts w:hint="eastAsia" w:ascii="宋体" w:hAnsi="宋体" w:cs="宋体"/>
                <w:sz w:val="20"/>
              </w:rPr>
              <w:t>高考为英语的学生，大学英语课程10学分，实行高阶班、标准班两个层次的分层分类教学。学生入学后，依据高考成绩遴选进入相应的课程体系修读。高阶班课程体系为：大学英语III（21090103）、大学英语IV（21090113）、英汉/汉英翻译（21090123）、英语高阶读写（22090011）；标准班课程体系为：大学英语II（21090093）、大学英语III（21090103）、财经英语（21090133）、职场英语（22090021）。艺术类专业学生修读：艺术英语Ⅰ（21090143）、艺术英语Ⅱ（21090153）、艺术英语III（21090163）、艺术英语IV（22090031）。</w:t>
            </w:r>
            <w:r>
              <w:rPr>
                <w:rFonts w:ascii="宋体" w:hAnsi="宋体" w:cs="宋体"/>
                <w:sz w:val="20"/>
              </w:rPr>
              <w:t>②</w:t>
            </w:r>
            <w:r>
              <w:rPr>
                <w:rFonts w:hint="eastAsia" w:ascii="宋体" w:hAnsi="宋体" w:cs="宋体"/>
                <w:sz w:val="20"/>
              </w:rPr>
              <w:t>高考为日语的学生，大学日语课程为10学分，普通专业学生修读大学日语Ⅰ（21090183）、大学日语Ⅱ（21090193）、大学日语III（22090042）、大学日语IV（22090052）。艺术类专业学生修读艺术日语Ⅰ（ 21090223），艺术日语Ⅱ（21090233 ）、艺术日语III（22090062 ）、大学日语IV（22090072）。建议修读学期均为1-4学期。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3"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tcBorders>
              <w:tl2br w:val="nil"/>
              <w:tr2bl w:val="nil"/>
            </w:tcBorders>
            <w:shd w:val="clear" w:color="auto" w:fill="FFFFFF"/>
            <w:vAlign w:val="center"/>
          </w:tcPr>
          <w:p>
            <w:pPr>
              <w:jc w:val="center"/>
              <w:rPr>
                <w:rFonts w:ascii="?? (????)??al????)" w:hAnsi="?? (????)??al????)"/>
                <w:sz w:val="20"/>
                <w:highlight w:val="none"/>
              </w:rPr>
            </w:pPr>
            <w:r>
              <w:rPr>
                <w:rFonts w:hint="eastAsia" w:ascii="?? (????)??al????)" w:hAnsi="?? (????)??al????)"/>
                <w:sz w:val="20"/>
                <w:highlight w:val="none"/>
              </w:rPr>
              <w:t>体育类</w:t>
            </w:r>
          </w:p>
        </w:tc>
        <w:tc>
          <w:tcPr>
            <w:tcW w:w="9043" w:type="dxa"/>
            <w:gridSpan w:val="12"/>
            <w:tcBorders>
              <w:tl2br w:val="nil"/>
              <w:tr2bl w:val="nil"/>
            </w:tcBorders>
            <w:shd w:val="clear" w:color="auto" w:fill="FFFFFF"/>
            <w:vAlign w:val="center"/>
          </w:tcPr>
          <w:p>
            <w:pPr>
              <w:spacing w:line="320" w:lineRule="atLeast"/>
              <w:rPr>
                <w:rFonts w:hint="eastAsia" w:ascii="宋体" w:hAnsi="宋体" w:cs="宋体"/>
                <w:sz w:val="20"/>
                <w:highlight w:val="none"/>
              </w:rPr>
            </w:pPr>
            <w:r>
              <w:rPr>
                <w:rFonts w:hint="eastAsia" w:ascii="宋体" w:hAnsi="宋体" w:cs="宋体"/>
                <w:sz w:val="20"/>
                <w:highlight w:val="none"/>
              </w:rPr>
              <w:t>体育选项8个学分，具体课程设置见《</w:t>
            </w:r>
            <w:r>
              <w:rPr>
                <w:rFonts w:hint="eastAsia" w:ascii="宋体" w:hAnsi="宋体" w:cs="宋体"/>
                <w:color w:val="auto"/>
                <w:sz w:val="20"/>
                <w:highlight w:val="none"/>
              </w:rPr>
              <w:t>广东财经大学体育必修选项课程设置一览表</w:t>
            </w:r>
            <w:r>
              <w:rPr>
                <w:rFonts w:hint="eastAsia" w:ascii="宋体" w:hAnsi="宋体" w:cs="宋体"/>
                <w:sz w:val="20"/>
                <w:highlight w:val="none"/>
              </w:rPr>
              <w:t>》，建议修读学期为</w:t>
            </w:r>
            <w:r>
              <w:rPr>
                <w:rFonts w:ascii="?? (????)??al????)" w:hAnsi="?? (????)??al????)"/>
                <w:sz w:val="20"/>
                <w:highlight w:val="none"/>
              </w:rPr>
              <w:t>1-2</w:t>
            </w:r>
            <w:r>
              <w:rPr>
                <w:rFonts w:hint="eastAsia" w:ascii="宋体" w:hAnsi="宋体" w:cs="宋体"/>
                <w:sz w:val="20"/>
                <w:highlight w:val="none"/>
              </w:rPr>
              <w:t>和</w:t>
            </w:r>
            <w:r>
              <w:rPr>
                <w:rFonts w:ascii="?? (????)??al????)" w:hAnsi="?? (????)??al????)"/>
                <w:sz w:val="20"/>
                <w:highlight w:val="none"/>
              </w:rPr>
              <w:t>5-6</w:t>
            </w:r>
            <w:r>
              <w:rPr>
                <w:rFonts w:hint="eastAsia" w:ascii="宋体" w:hAnsi="宋体" w:cs="宋体"/>
                <w:sz w:val="20"/>
                <w:highlight w:val="none"/>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0"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tcBorders>
              <w:tl2br w:val="nil"/>
              <w:tr2bl w:val="nil"/>
            </w:tcBorders>
            <w:shd w:val="clear" w:color="auto" w:fill="auto"/>
            <w:vAlign w:val="center"/>
          </w:tcPr>
          <w:p>
            <w:pPr>
              <w:spacing w:line="320" w:lineRule="atLeast"/>
              <w:jc w:val="center"/>
              <w:rPr>
                <w:rFonts w:hint="eastAsia" w:ascii="宋体" w:hAnsi="宋体" w:cs="宋体"/>
                <w:sz w:val="20"/>
              </w:rPr>
            </w:pPr>
            <w:r>
              <w:rPr>
                <w:rFonts w:hint="eastAsia" w:ascii="宋体" w:hAnsi="宋体" w:cs="宋体"/>
                <w:sz w:val="20"/>
              </w:rPr>
              <w:t>选</w:t>
            </w:r>
          </w:p>
          <w:p>
            <w:pPr>
              <w:spacing w:line="320" w:lineRule="atLeast"/>
              <w:jc w:val="center"/>
              <w:rPr>
                <w:rFonts w:hint="eastAsia" w:ascii="宋体" w:hAnsi="宋体" w:cs="宋体"/>
                <w:sz w:val="20"/>
              </w:rPr>
            </w:pPr>
          </w:p>
          <w:p>
            <w:pPr>
              <w:spacing w:line="320" w:lineRule="atLeast"/>
              <w:jc w:val="center"/>
              <w:rPr>
                <w:rFonts w:hint="eastAsia" w:ascii="宋体" w:hAnsi="宋体" w:cs="宋体"/>
                <w:sz w:val="20"/>
              </w:rPr>
            </w:pPr>
            <w:r>
              <w:rPr>
                <w:rFonts w:hint="eastAsia" w:ascii="宋体" w:hAnsi="宋体" w:cs="宋体"/>
                <w:sz w:val="20"/>
              </w:rPr>
              <w:t>修</w:t>
            </w:r>
          </w:p>
        </w:tc>
        <w:tc>
          <w:tcPr>
            <w:tcW w:w="9325" w:type="dxa"/>
            <w:gridSpan w:val="13"/>
            <w:tcBorders>
              <w:tl2br w:val="nil"/>
              <w:tr2bl w:val="nil"/>
            </w:tcBorders>
            <w:shd w:val="clear" w:color="auto" w:fill="FFFFFF"/>
            <w:vAlign w:val="center"/>
          </w:tcPr>
          <w:p>
            <w:pPr>
              <w:spacing w:line="320" w:lineRule="atLeast"/>
              <w:rPr>
                <w:rFonts w:hint="eastAsia" w:ascii="宋体" w:hAnsi="宋体" w:cs="宋体"/>
                <w:sz w:val="20"/>
              </w:rPr>
            </w:pPr>
            <w:r>
              <w:rPr>
                <w:rFonts w:hint="eastAsia" w:ascii="宋体" w:hAnsi="宋体" w:cs="宋体"/>
                <w:sz w:val="20"/>
              </w:rPr>
              <w:t>通识选修课至少修读10学分，其中文学与艺术模块至少修读2学分，共设置十大模块课程可供选择。其中：思想与政治、运动与健康、自然与科技、文学与艺术、创新与创业、表达与沟通、思维与方法、法治与社会、湾区视野等九大模块课程设置见《广东财经大学通识选修课程设置一览表》；跨学科、跨专业模块课程设置见其他专业人才培养方案中开设的学科基础课和专业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jc w:val="center"/>
        </w:trPr>
        <w:tc>
          <w:tcPr>
            <w:tcW w:w="282" w:type="dxa"/>
            <w:vMerge w:val="restart"/>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学科基础课</w:t>
            </w:r>
          </w:p>
        </w:tc>
        <w:tc>
          <w:tcPr>
            <w:tcW w:w="282" w:type="dxa"/>
            <w:vMerge w:val="restart"/>
            <w:tcBorders>
              <w:tl2br w:val="nil"/>
              <w:tr2bl w:val="nil"/>
            </w:tcBorders>
            <w:shd w:val="clear" w:color="auto" w:fill="9CC2E5" w:themeFill="accent1" w:themeFillTint="99"/>
            <w:vAlign w:val="center"/>
          </w:tcPr>
          <w:p>
            <w:pPr>
              <w:spacing w:line="320" w:lineRule="atLeast"/>
              <w:jc w:val="center"/>
              <w:rPr>
                <w:rFonts w:hint="eastAsia" w:ascii="宋体" w:hAnsi="宋体" w:cs="宋体"/>
                <w:sz w:val="20"/>
              </w:rPr>
            </w:pPr>
            <w:r>
              <w:rPr>
                <w:rFonts w:hint="eastAsia" w:ascii="宋体" w:hAnsi="宋体" w:cs="宋体"/>
                <w:sz w:val="20"/>
              </w:rPr>
              <w:t>必</w:t>
            </w:r>
          </w:p>
          <w:p>
            <w:pPr>
              <w:spacing w:line="320" w:lineRule="atLeast"/>
              <w:jc w:val="center"/>
              <w:rPr>
                <w:rFonts w:hint="eastAsia" w:ascii="宋体" w:hAnsi="宋体" w:cs="宋体"/>
                <w:sz w:val="20"/>
              </w:rPr>
            </w:pPr>
          </w:p>
          <w:p>
            <w:pPr>
              <w:spacing w:line="320" w:lineRule="atLeast"/>
              <w:jc w:val="center"/>
              <w:rPr>
                <w:rFonts w:ascii="?? (????)??al????)" w:hAnsi="?? (????)??al????)"/>
                <w:sz w:val="20"/>
              </w:rPr>
            </w:pPr>
            <w:r>
              <w:rPr>
                <w:rFonts w:hint="eastAsia" w:ascii="宋体" w:hAnsi="宋体" w:cs="宋体"/>
                <w:sz w:val="20"/>
              </w:rPr>
              <w:t>修</w:t>
            </w:r>
          </w:p>
        </w:tc>
        <w:tc>
          <w:tcPr>
            <w:tcW w:w="282" w:type="dxa"/>
            <w:vMerge w:val="restart"/>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数学课</w:t>
            </w: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22100113（22100123）/16013406</w:t>
            </w:r>
          </w:p>
        </w:tc>
        <w:tc>
          <w:tcPr>
            <w:tcW w:w="2828"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微积分I（微积分Ia）</w:t>
            </w:r>
          </w:p>
          <w:p>
            <w:pPr>
              <w:spacing w:line="320" w:lineRule="atLeast"/>
              <w:jc w:val="center"/>
              <w:rPr>
                <w:rFonts w:hint="eastAsia" w:ascii="宋体" w:hAnsi="宋体" w:cs="宋体"/>
                <w:sz w:val="20"/>
                <w:szCs w:val="20"/>
              </w:rPr>
            </w:pPr>
            <w:r>
              <w:rPr>
                <w:rFonts w:hint="eastAsia" w:ascii="宋体" w:hAnsi="宋体" w:cs="宋体"/>
                <w:sz w:val="20"/>
                <w:szCs w:val="20"/>
              </w:rPr>
              <w:t>/高等数学Ⅰ</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3/6</w:t>
            </w:r>
          </w:p>
        </w:tc>
        <w:tc>
          <w:tcPr>
            <w:tcW w:w="286"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15</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45/90</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45/90</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1</w:t>
            </w:r>
          </w:p>
        </w:tc>
        <w:tc>
          <w:tcPr>
            <w:tcW w:w="282"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否</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22100133（22100143）/16043004</w:t>
            </w:r>
          </w:p>
        </w:tc>
        <w:tc>
          <w:tcPr>
            <w:tcW w:w="2828"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微积分Ⅱ（微积分Ⅱa）</w:t>
            </w:r>
          </w:p>
          <w:p>
            <w:pPr>
              <w:spacing w:line="320" w:lineRule="atLeast"/>
              <w:jc w:val="center"/>
              <w:rPr>
                <w:rFonts w:hint="eastAsia" w:ascii="宋体" w:hAnsi="宋体" w:cs="宋体"/>
                <w:sz w:val="20"/>
                <w:szCs w:val="20"/>
              </w:rPr>
            </w:pPr>
            <w:r>
              <w:rPr>
                <w:rFonts w:hint="eastAsia" w:ascii="宋体" w:hAnsi="宋体" w:cs="宋体"/>
                <w:sz w:val="20"/>
                <w:szCs w:val="20"/>
              </w:rPr>
              <w:t>/高等数学Ⅱ</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3/4</w:t>
            </w:r>
          </w:p>
        </w:tc>
        <w:tc>
          <w:tcPr>
            <w:tcW w:w="286"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16</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48/64</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48/64</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2</w:t>
            </w:r>
          </w:p>
        </w:tc>
        <w:tc>
          <w:tcPr>
            <w:tcW w:w="282"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否</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16140803</w:t>
            </w:r>
          </w:p>
          <w:p>
            <w:pPr>
              <w:spacing w:line="320" w:lineRule="atLeast"/>
              <w:jc w:val="center"/>
              <w:rPr>
                <w:rFonts w:hint="eastAsia" w:ascii="宋体" w:hAnsi="宋体" w:cs="宋体"/>
                <w:sz w:val="20"/>
                <w:szCs w:val="20"/>
              </w:rPr>
            </w:pPr>
            <w:r>
              <w:rPr>
                <w:rFonts w:hint="eastAsia" w:ascii="宋体" w:hAnsi="宋体" w:cs="宋体"/>
                <w:sz w:val="20"/>
                <w:szCs w:val="20"/>
              </w:rPr>
              <w:t>（16071103）</w:t>
            </w:r>
          </w:p>
        </w:tc>
        <w:tc>
          <w:tcPr>
            <w:tcW w:w="2828"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线性代数（线性代数a）</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3</w:t>
            </w:r>
          </w:p>
        </w:tc>
        <w:tc>
          <w:tcPr>
            <w:tcW w:w="286"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16</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48</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48</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3</w:t>
            </w:r>
          </w:p>
        </w:tc>
        <w:tc>
          <w:tcPr>
            <w:tcW w:w="282"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否</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16173604</w:t>
            </w:r>
          </w:p>
          <w:p>
            <w:pPr>
              <w:spacing w:line="320" w:lineRule="atLeast"/>
              <w:jc w:val="center"/>
              <w:rPr>
                <w:rFonts w:hint="eastAsia" w:ascii="宋体" w:hAnsi="宋体" w:cs="宋体"/>
                <w:sz w:val="20"/>
                <w:szCs w:val="20"/>
              </w:rPr>
            </w:pPr>
            <w:r>
              <w:rPr>
                <w:rFonts w:hint="eastAsia" w:ascii="宋体" w:hAnsi="宋体" w:cs="宋体"/>
                <w:sz w:val="20"/>
                <w:szCs w:val="20"/>
              </w:rPr>
              <w:t>（16097004）</w:t>
            </w:r>
          </w:p>
        </w:tc>
        <w:tc>
          <w:tcPr>
            <w:tcW w:w="2828"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概率论与数理统计（概率论与数理统计a）</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4</w:t>
            </w:r>
          </w:p>
        </w:tc>
        <w:tc>
          <w:tcPr>
            <w:tcW w:w="286"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16</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64</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64</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4"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4</w:t>
            </w:r>
          </w:p>
        </w:tc>
        <w:tc>
          <w:tcPr>
            <w:tcW w:w="282"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否</w:t>
            </w:r>
          </w:p>
        </w:tc>
        <w:tc>
          <w:tcPr>
            <w:tcW w:w="565" w:type="dxa"/>
            <w:tcBorders>
              <w:tl2br w:val="nil"/>
              <w:tr2bl w:val="nil"/>
            </w:tcBorders>
            <w:shd w:val="clear" w:color="auto" w:fill="FFFFFF"/>
            <w:vAlign w:val="center"/>
          </w:tcPr>
          <w:p>
            <w:pPr>
              <w:spacing w:line="320" w:lineRule="atLeast"/>
              <w:jc w:val="center"/>
              <w:rPr>
                <w:rFonts w:hint="eastAsia" w:ascii="宋体" w:hAnsi="宋体" w:cs="宋体"/>
                <w:sz w:val="20"/>
                <w:szCs w:val="20"/>
              </w:rPr>
            </w:pPr>
            <w:r>
              <w:rPr>
                <w:rFonts w:hint="eastAsia" w:ascii="宋体" w:hAnsi="宋体" w:cs="宋体"/>
                <w:sz w:val="20"/>
                <w:szCs w:val="20"/>
              </w:rPr>
              <w:t>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restart"/>
            <w:tcBorders>
              <w:tl2br w:val="nil"/>
              <w:tr2bl w:val="nil"/>
            </w:tcBorders>
            <w:shd w:val="clear" w:color="auto" w:fill="FFFFFF"/>
            <w:vAlign w:val="center"/>
          </w:tcPr>
          <w:p>
            <w:pPr>
              <w:rPr>
                <w:rFonts w:ascii="?? (????)??al????)" w:hAnsi="?? (????)??al????)"/>
                <w:sz w:val="20"/>
              </w:rPr>
            </w:pPr>
            <w:r>
              <w:rPr>
                <w:rFonts w:hint="eastAsia" w:ascii="?? (????)??al????)" w:hAnsi="?? (????)??al????)"/>
                <w:sz w:val="20"/>
              </w:rPr>
              <w:t>基础课</w:t>
            </w: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restart"/>
            <w:tcBorders>
              <w:tl2br w:val="nil"/>
              <w:tr2bl w:val="nil"/>
            </w:tcBorders>
            <w:shd w:val="clear" w:color="auto" w:fill="FFFFFF"/>
            <w:vAlign w:val="center"/>
          </w:tcPr>
          <w:p>
            <w:pPr>
              <w:spacing w:line="320" w:lineRule="atLeast"/>
              <w:jc w:val="both"/>
              <w:rPr>
                <w:rFonts w:hint="eastAsia" w:ascii="宋体" w:hAnsi="宋体" w:cs="宋体"/>
                <w:sz w:val="20"/>
              </w:rPr>
            </w:pPr>
          </w:p>
          <w:p>
            <w:pPr>
              <w:spacing w:line="320" w:lineRule="atLeast"/>
              <w:jc w:val="both"/>
              <w:rPr>
                <w:rFonts w:hint="eastAsia" w:ascii="宋体" w:hAnsi="宋体" w:cs="宋体"/>
                <w:sz w:val="20"/>
              </w:rPr>
            </w:pPr>
          </w:p>
          <w:p>
            <w:pPr>
              <w:spacing w:line="320" w:lineRule="atLeast"/>
              <w:jc w:val="center"/>
              <w:rPr>
                <w:rFonts w:ascii="?? (????)??al????)" w:hAnsi="?? (????)??al????)"/>
                <w:sz w:val="20"/>
              </w:rPr>
            </w:pPr>
            <w:r>
              <w:rPr>
                <w:rFonts w:hint="eastAsia" w:ascii="宋体" w:hAnsi="宋体" w:cs="宋体"/>
                <w:sz w:val="20"/>
              </w:rPr>
              <w:t>专业课</w:t>
            </w:r>
          </w:p>
        </w:tc>
        <w:tc>
          <w:tcPr>
            <w:tcW w:w="282" w:type="dxa"/>
            <w:vMerge w:val="restart"/>
            <w:tcBorders>
              <w:tl2br w:val="nil"/>
              <w:tr2bl w:val="nil"/>
            </w:tcBorders>
            <w:shd w:val="clear" w:color="auto" w:fill="9CC2E5" w:themeFill="accent1" w:themeFillTint="99"/>
            <w:vAlign w:val="center"/>
          </w:tcPr>
          <w:p>
            <w:pPr>
              <w:spacing w:line="320" w:lineRule="atLeast"/>
              <w:jc w:val="center"/>
              <w:rPr>
                <w:rFonts w:hint="eastAsia" w:ascii="宋体" w:hAnsi="宋体" w:cs="宋体"/>
                <w:sz w:val="20"/>
              </w:rPr>
            </w:pPr>
          </w:p>
          <w:p>
            <w:pPr>
              <w:spacing w:line="320" w:lineRule="atLeast"/>
              <w:jc w:val="both"/>
              <w:rPr>
                <w:rFonts w:hint="eastAsia" w:ascii="宋体" w:hAnsi="宋体" w:cs="宋体"/>
                <w:sz w:val="20"/>
              </w:rPr>
            </w:pPr>
          </w:p>
          <w:p>
            <w:pPr>
              <w:spacing w:line="320" w:lineRule="atLeast"/>
              <w:jc w:val="both"/>
              <w:rPr>
                <w:rFonts w:hint="eastAsia" w:ascii="宋体" w:hAnsi="宋体" w:cs="宋体"/>
                <w:sz w:val="20"/>
              </w:rPr>
            </w:pPr>
          </w:p>
          <w:p>
            <w:pPr>
              <w:spacing w:line="320" w:lineRule="atLeast"/>
              <w:jc w:val="center"/>
              <w:rPr>
                <w:rFonts w:hint="eastAsia" w:ascii="宋体" w:hAnsi="宋体" w:cs="宋体"/>
                <w:sz w:val="20"/>
              </w:rPr>
            </w:pPr>
            <w:r>
              <w:rPr>
                <w:rFonts w:hint="eastAsia" w:ascii="宋体" w:hAnsi="宋体" w:cs="宋体"/>
                <w:sz w:val="20"/>
              </w:rPr>
              <w:t>必</w:t>
            </w:r>
          </w:p>
          <w:p>
            <w:pPr>
              <w:spacing w:line="320" w:lineRule="atLeast"/>
              <w:jc w:val="center"/>
              <w:rPr>
                <w:rFonts w:hint="eastAsia" w:ascii="宋体" w:hAnsi="宋体" w:cs="宋体"/>
                <w:sz w:val="20"/>
              </w:rPr>
            </w:pPr>
            <w:r>
              <w:rPr>
                <w:rFonts w:hint="eastAsia" w:ascii="宋体" w:hAnsi="宋体" w:cs="宋体"/>
                <w:sz w:val="20"/>
              </w:rPr>
              <w:t>修</w:t>
            </w:r>
          </w:p>
          <w:p>
            <w:pPr>
              <w:spacing w:line="320" w:lineRule="atLeast"/>
              <w:jc w:val="center"/>
              <w:rPr>
                <w:rFonts w:hint="eastAsia" w:ascii="宋体" w:hAnsi="宋体" w:cs="宋体"/>
                <w:sz w:val="20"/>
              </w:rPr>
            </w:pPr>
          </w:p>
          <w:p>
            <w:pPr>
              <w:spacing w:line="320" w:lineRule="atLeast"/>
              <w:jc w:val="center"/>
              <w:rPr>
                <w:rFonts w:hint="eastAsia" w:ascii="宋体" w:hAnsi="宋体" w:cs="宋体"/>
                <w:sz w:val="20"/>
              </w:rPr>
            </w:pPr>
          </w:p>
          <w:p>
            <w:pPr>
              <w:spacing w:line="320" w:lineRule="atLeast"/>
              <w:jc w:val="center"/>
              <w:rPr>
                <w:rFonts w:hint="eastAsia" w:ascii="宋体" w:hAnsi="宋体" w:cs="宋体"/>
                <w:sz w:val="20"/>
              </w:rPr>
            </w:pPr>
          </w:p>
          <w:p>
            <w:pPr>
              <w:spacing w:line="320" w:lineRule="atLeast"/>
              <w:jc w:val="center"/>
              <w:rPr>
                <w:rFonts w:ascii="?? (????)??al????)" w:hAnsi="?? (????)??al????)"/>
                <w:sz w:val="20"/>
              </w:rPr>
            </w:pPr>
          </w:p>
        </w:tc>
        <w:tc>
          <w:tcPr>
            <w:tcW w:w="282" w:type="dxa"/>
            <w:vMerge w:val="restart"/>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专业基础</w:t>
            </w: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spacing w:line="320" w:lineRule="atLeast"/>
              <w:jc w:val="center"/>
              <w:rPr>
                <w:rFonts w:ascii="?? (????)??al????)" w:hAnsi="?? (????)??al????)"/>
                <w:sz w:val="20"/>
              </w:rPr>
            </w:pPr>
          </w:p>
        </w:tc>
        <w:tc>
          <w:tcPr>
            <w:tcW w:w="282" w:type="dxa"/>
            <w:vMerge w:val="restart"/>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综合运用</w:t>
            </w:r>
          </w:p>
        </w:tc>
        <w:tc>
          <w:tcPr>
            <w:tcW w:w="1131"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22140042</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思想政治综合实践（毛概、德法各1学分）</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3</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32</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32</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2</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不同学院代码不同</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湾区经济与社会实践调查</w:t>
            </w:r>
            <w:bookmarkStart w:id="0" w:name="OLE_LINK1"/>
            <w:r>
              <w:rPr>
                <w:rFonts w:hint="eastAsia" w:ascii="仿宋" w:hAnsi="仿宋" w:eastAsia="仿宋" w:cs="仿宋"/>
                <w:sz w:val="20"/>
              </w:rPr>
              <w:t>Ⅰ</w:t>
            </w:r>
            <w:bookmarkEnd w:id="0"/>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w:t>
            </w:r>
          </w:p>
        </w:tc>
        <w:tc>
          <w:tcPr>
            <w:tcW w:w="286"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2</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4</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不同学院代码不同</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湾区经济与社会实践调查</w:t>
            </w:r>
            <w:r>
              <w:rPr>
                <w:rFonts w:hint="eastAsia" w:ascii="仿宋" w:hAnsi="仿宋" w:eastAsia="仿宋" w:cs="仿宋"/>
                <w:sz w:val="20"/>
              </w:rPr>
              <w:t>Ⅱ</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w:t>
            </w:r>
          </w:p>
        </w:tc>
        <w:tc>
          <w:tcPr>
            <w:tcW w:w="286"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2</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6</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不同学院代码不同</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毕业实习</w:t>
            </w: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10</w:t>
            </w: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8</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hint="default" w:ascii="?? (????)??al????)" w:hAnsi="?? (????)??al????)" w:eastAsia="宋体"/>
                <w:sz w:val="20"/>
                <w:lang w:val="en-US" w:eastAsia="zh-CN"/>
              </w:rPr>
            </w:pPr>
            <w:r>
              <w:rPr>
                <w:rFonts w:hint="eastAsia" w:ascii="?? (????)??al????)" w:hAnsi="?? (????)??al????)"/>
                <w:sz w:val="20"/>
                <w:lang w:val="en-US" w:eastAsia="zh-CN"/>
              </w:rPr>
              <w:t>16072202</w:t>
            </w:r>
          </w:p>
        </w:tc>
        <w:tc>
          <w:tcPr>
            <w:tcW w:w="2828" w:type="dxa"/>
            <w:tcBorders>
              <w:tl2br w:val="nil"/>
              <w:tr2bl w:val="nil"/>
            </w:tcBorders>
            <w:shd w:val="clear" w:color="auto" w:fill="FFFFFF"/>
            <w:vAlign w:val="center"/>
          </w:tcPr>
          <w:p>
            <w:pPr>
              <w:spacing w:line="320" w:lineRule="atLeast"/>
              <w:jc w:val="center"/>
              <w:rPr>
                <w:rFonts w:hint="default" w:ascii="?? (????)??al????)" w:hAnsi="?? (????)??al????)" w:eastAsia="宋体"/>
                <w:sz w:val="20"/>
                <w:lang w:val="en-US" w:eastAsia="zh-CN"/>
              </w:rPr>
            </w:pPr>
            <w:r>
              <w:rPr>
                <w:rFonts w:hint="eastAsia" w:ascii="?? (????)??al????)" w:hAnsi="?? (????)??al????)"/>
                <w:sz w:val="20"/>
                <w:lang w:val="en-US" w:eastAsia="zh-CN"/>
              </w:rPr>
              <w:t>毕业实习</w:t>
            </w:r>
            <w:r>
              <w:rPr>
                <w:rFonts w:hint="eastAsia" w:ascii="仿宋" w:hAnsi="仿宋" w:eastAsia="仿宋" w:cs="仿宋"/>
                <w:sz w:val="20"/>
              </w:rPr>
              <w:t>Ⅰ</w:t>
            </w:r>
            <w:r>
              <w:rPr>
                <w:rFonts w:hint="eastAsia" w:ascii="?? (????)??al????)" w:hAnsi="?? (????)??al????)"/>
                <w:sz w:val="20"/>
                <w:lang w:val="en-US" w:eastAsia="zh-CN"/>
              </w:rPr>
              <w:t>（校内仿真综合实习）</w:t>
            </w:r>
          </w:p>
        </w:tc>
        <w:tc>
          <w:tcPr>
            <w:tcW w:w="565" w:type="dxa"/>
            <w:tcBorders>
              <w:tl2br w:val="nil"/>
              <w:tr2bl w:val="nil"/>
            </w:tcBorders>
            <w:shd w:val="clear" w:color="auto" w:fill="FFFFFF"/>
            <w:vAlign w:val="center"/>
          </w:tcPr>
          <w:p>
            <w:pPr>
              <w:spacing w:line="320" w:lineRule="atLeast"/>
              <w:jc w:val="center"/>
              <w:rPr>
                <w:rFonts w:hint="eastAsia" w:ascii="?? (????)??al????)" w:hAnsi="?? (????)??al????)" w:eastAsia="宋体"/>
                <w:sz w:val="20"/>
                <w:lang w:val="en-US" w:eastAsia="zh-CN"/>
              </w:rPr>
            </w:pPr>
            <w:r>
              <w:rPr>
                <w:rFonts w:hint="eastAsia" w:ascii="?? (????)??al????)" w:hAnsi="?? (????)??al????)"/>
                <w:sz w:val="20"/>
                <w:lang w:val="en-US" w:eastAsia="zh-CN"/>
              </w:rPr>
              <w:t>2</w:t>
            </w:r>
          </w:p>
        </w:tc>
        <w:tc>
          <w:tcPr>
            <w:tcW w:w="286" w:type="dxa"/>
            <w:tcBorders>
              <w:tl2br w:val="nil"/>
              <w:tr2bl w:val="nil"/>
            </w:tcBorders>
            <w:shd w:val="clear" w:color="auto" w:fill="FFFFFF"/>
            <w:vAlign w:val="center"/>
          </w:tcPr>
          <w:p>
            <w:pPr>
              <w:spacing w:line="320" w:lineRule="atLeast"/>
              <w:jc w:val="center"/>
              <w:rPr>
                <w:rFonts w:hint="default" w:ascii="?? (????)??al????)" w:hAnsi="?? (????)??al????)" w:eastAsia="宋体"/>
                <w:sz w:val="20"/>
                <w:lang w:val="en-US" w:eastAsia="zh-CN"/>
              </w:rPr>
            </w:pPr>
            <w:r>
              <w:rPr>
                <w:rFonts w:hint="eastAsia" w:ascii="?? (????)??al????)" w:hAnsi="?? (????)??al????)"/>
                <w:sz w:val="20"/>
                <w:lang w:val="en-US" w:eastAsia="zh-CN"/>
              </w:rPr>
              <w:t>5</w:t>
            </w:r>
          </w:p>
        </w:tc>
        <w:tc>
          <w:tcPr>
            <w:tcW w:w="564" w:type="dxa"/>
            <w:tcBorders>
              <w:tl2br w:val="nil"/>
              <w:tr2bl w:val="nil"/>
            </w:tcBorders>
            <w:shd w:val="clear" w:color="auto" w:fill="FFFFFF"/>
            <w:vAlign w:val="center"/>
          </w:tcPr>
          <w:p>
            <w:pPr>
              <w:spacing w:line="320" w:lineRule="atLeast"/>
              <w:jc w:val="center"/>
              <w:rPr>
                <w:rFonts w:hint="default" w:ascii="?? (????)??al????)" w:hAnsi="?? (????)??al????)" w:eastAsia="宋体"/>
                <w:sz w:val="20"/>
                <w:lang w:val="en-US" w:eastAsia="zh-CN"/>
              </w:rPr>
            </w:pPr>
            <w:r>
              <w:rPr>
                <w:rFonts w:hint="eastAsia" w:ascii="?? (????)??al????)" w:hAnsi="?? (????)??al????)"/>
                <w:sz w:val="20"/>
                <w:lang w:val="en-US" w:eastAsia="zh-CN"/>
              </w:rPr>
              <w:t>120</w:t>
            </w:r>
          </w:p>
        </w:tc>
        <w:tc>
          <w:tcPr>
            <w:tcW w:w="564" w:type="dxa"/>
            <w:tcBorders>
              <w:tl2br w:val="nil"/>
              <w:tr2bl w:val="nil"/>
            </w:tcBorders>
            <w:shd w:val="clear" w:color="auto" w:fill="FFFFFF"/>
            <w:vAlign w:val="center"/>
          </w:tcPr>
          <w:p>
            <w:pPr>
              <w:spacing w:line="320" w:lineRule="atLeast"/>
              <w:jc w:val="center"/>
              <w:rPr>
                <w:rFonts w:hint="eastAsia" w:ascii="?? (????)??al????)" w:hAnsi="?? (????)??al????)" w:eastAsia="宋体"/>
                <w:sz w:val="20"/>
                <w:lang w:val="en-US" w:eastAsia="zh-CN"/>
              </w:rPr>
            </w:pPr>
            <w:r>
              <w:rPr>
                <w:rFonts w:hint="eastAsia" w:ascii="?? (????)??al????)" w:hAnsi="?? (????)??al????)"/>
                <w:sz w:val="20"/>
                <w:lang w:val="en-US" w:eastAsia="zh-CN"/>
              </w:rPr>
              <w:t>0</w:t>
            </w:r>
          </w:p>
        </w:tc>
        <w:tc>
          <w:tcPr>
            <w:tcW w:w="564" w:type="dxa"/>
            <w:tcBorders>
              <w:tl2br w:val="nil"/>
              <w:tr2bl w:val="nil"/>
            </w:tcBorders>
            <w:shd w:val="clear" w:color="auto" w:fill="FFFFFF"/>
            <w:vAlign w:val="center"/>
          </w:tcPr>
          <w:p>
            <w:pPr>
              <w:spacing w:line="320" w:lineRule="atLeast"/>
              <w:jc w:val="center"/>
              <w:rPr>
                <w:rFonts w:hint="default" w:ascii="?? (????)??al????)" w:hAnsi="?? (????)??al????)" w:eastAsia="宋体"/>
                <w:sz w:val="20"/>
                <w:lang w:val="en-US" w:eastAsia="zh-CN"/>
              </w:rPr>
            </w:pPr>
            <w:r>
              <w:rPr>
                <w:rFonts w:hint="eastAsia" w:ascii="?? (????)??al????)" w:hAnsi="?? (????)??al????)"/>
                <w:sz w:val="20"/>
                <w:lang w:val="en-US" w:eastAsia="zh-CN"/>
              </w:rPr>
              <w:t>120</w:t>
            </w:r>
          </w:p>
        </w:tc>
        <w:tc>
          <w:tcPr>
            <w:tcW w:w="564" w:type="dxa"/>
            <w:tcBorders>
              <w:tl2br w:val="nil"/>
              <w:tr2bl w:val="nil"/>
            </w:tcBorders>
            <w:shd w:val="clear" w:color="auto" w:fill="FFFFFF"/>
            <w:vAlign w:val="center"/>
          </w:tcPr>
          <w:p>
            <w:pPr>
              <w:spacing w:line="320" w:lineRule="atLeast"/>
              <w:jc w:val="center"/>
              <w:rPr>
                <w:rFonts w:hint="eastAsia" w:ascii="?? (????)??al????)" w:hAnsi="?? (????)??al????)" w:eastAsia="宋体"/>
                <w:sz w:val="20"/>
                <w:lang w:val="en-US" w:eastAsia="zh-CN"/>
              </w:rPr>
            </w:pPr>
            <w:r>
              <w:rPr>
                <w:rFonts w:hint="eastAsia" w:ascii="?? (????)??al????)" w:hAnsi="?? (????)??al????)"/>
                <w:sz w:val="20"/>
                <w:lang w:val="en-US" w:eastAsia="zh-CN"/>
              </w:rPr>
              <w:t>0</w:t>
            </w:r>
          </w:p>
        </w:tc>
        <w:tc>
          <w:tcPr>
            <w:tcW w:w="565" w:type="dxa"/>
            <w:tcBorders>
              <w:tl2br w:val="nil"/>
              <w:tr2bl w:val="nil"/>
            </w:tcBorders>
            <w:shd w:val="clear" w:color="auto" w:fill="FFFFFF"/>
            <w:vAlign w:val="center"/>
          </w:tcPr>
          <w:p>
            <w:pPr>
              <w:spacing w:line="320" w:lineRule="atLeast"/>
              <w:jc w:val="center"/>
              <w:rPr>
                <w:rFonts w:hint="eastAsia" w:ascii="?? (????)??al????)" w:hAnsi="?? (????)??al????)" w:eastAsia="宋体"/>
                <w:sz w:val="20"/>
                <w:lang w:val="en-US" w:eastAsia="zh-CN"/>
              </w:rPr>
            </w:pPr>
            <w:r>
              <w:rPr>
                <w:rFonts w:hint="eastAsia" w:ascii="?? (????)??al????)" w:hAnsi="?? (????)??al????)"/>
                <w:sz w:val="20"/>
                <w:lang w:val="en-US" w:eastAsia="zh-CN"/>
              </w:rPr>
              <w:t>0</w:t>
            </w:r>
          </w:p>
        </w:tc>
        <w:tc>
          <w:tcPr>
            <w:tcW w:w="565" w:type="dxa"/>
            <w:tcBorders>
              <w:tl2br w:val="nil"/>
              <w:tr2bl w:val="nil"/>
            </w:tcBorders>
            <w:shd w:val="clear" w:color="auto" w:fill="FFFFFF"/>
            <w:vAlign w:val="center"/>
          </w:tcPr>
          <w:p>
            <w:pPr>
              <w:spacing w:line="320" w:lineRule="atLeast"/>
              <w:jc w:val="center"/>
              <w:rPr>
                <w:rFonts w:hint="eastAsia" w:ascii="?? (????)??al????)" w:hAnsi="?? (????)??al????)" w:eastAsia="宋体"/>
                <w:sz w:val="20"/>
                <w:lang w:val="en-US" w:eastAsia="zh-CN"/>
              </w:rPr>
            </w:pPr>
            <w:r>
              <w:rPr>
                <w:rFonts w:hint="eastAsia" w:ascii="?? (????)??al????)" w:hAnsi="?? (????)??al????)"/>
                <w:sz w:val="20"/>
                <w:lang w:val="en-US" w:eastAsia="zh-CN"/>
              </w:rPr>
              <w:t>7</w:t>
            </w:r>
          </w:p>
        </w:tc>
        <w:tc>
          <w:tcPr>
            <w:tcW w:w="282" w:type="dxa"/>
            <w:tcBorders>
              <w:tl2br w:val="nil"/>
              <w:tr2bl w:val="nil"/>
            </w:tcBorders>
            <w:shd w:val="clear" w:color="auto" w:fill="FFFFFF"/>
            <w:vAlign w:val="center"/>
          </w:tcPr>
          <w:p>
            <w:pPr>
              <w:spacing w:line="320" w:lineRule="atLeast"/>
              <w:jc w:val="center"/>
              <w:rPr>
                <w:rFonts w:hint="eastAsia" w:ascii="?? (????)??al????)" w:hAnsi="?? (????)??al????)" w:eastAsia="宋体"/>
                <w:sz w:val="20"/>
                <w:lang w:val="en-US" w:eastAsia="zh-CN"/>
              </w:rPr>
            </w:pPr>
            <w:r>
              <w:rPr>
                <w:rFonts w:hint="eastAsia" w:ascii="?? (????)??al????)" w:hAnsi="?? (????)??al????)"/>
                <w:sz w:val="20"/>
                <w:lang w:val="en-US" w:eastAsia="zh-CN"/>
              </w:rPr>
              <w:t>否</w:t>
            </w:r>
          </w:p>
        </w:tc>
        <w:tc>
          <w:tcPr>
            <w:tcW w:w="565" w:type="dxa"/>
            <w:tcBorders>
              <w:tl2br w:val="nil"/>
              <w:tr2bl w:val="nil"/>
            </w:tcBorders>
            <w:shd w:val="clear" w:color="auto" w:fill="FFFFFF"/>
            <w:vAlign w:val="center"/>
          </w:tcPr>
          <w:p>
            <w:pPr>
              <w:spacing w:line="320" w:lineRule="atLeast"/>
              <w:jc w:val="center"/>
              <w:rPr>
                <w:rFonts w:hint="eastAsia" w:ascii="宋体" w:hAnsi="宋体" w:eastAsia="宋体" w:cs="宋体"/>
                <w:sz w:val="20"/>
                <w:lang w:val="en-US" w:eastAsia="zh-CN"/>
              </w:rPr>
            </w:pPr>
            <w:r>
              <w:rPr>
                <w:rFonts w:hint="eastAsia" w:ascii="宋体" w:hAnsi="宋体" w:cs="宋体"/>
                <w:sz w:val="20"/>
                <w:lang w:val="en-US" w:eastAsia="zh-CN"/>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不同学院代码不同</w:t>
            </w:r>
          </w:p>
        </w:tc>
        <w:tc>
          <w:tcPr>
            <w:tcW w:w="2828"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毕业论文</w:t>
            </w: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5</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8</w:t>
            </w:r>
          </w:p>
        </w:tc>
        <w:tc>
          <w:tcPr>
            <w:tcW w:w="282" w:type="dxa"/>
            <w:tcBorders>
              <w:tl2br w:val="nil"/>
              <w:tr2bl w:val="nil"/>
            </w:tcBorders>
            <w:shd w:val="clear" w:color="auto" w:fill="FFFFFF"/>
            <w:vAlign w:val="center"/>
          </w:tcPr>
          <w:p>
            <w:pPr>
              <w:spacing w:line="320" w:lineRule="atLeast"/>
              <w:jc w:val="center"/>
              <w:rPr>
                <w:rFonts w:ascii="?? (????)??al????)" w:hAnsi="?? (????)??al????)"/>
                <w:sz w:val="20"/>
              </w:rPr>
            </w:pPr>
            <w:r>
              <w:rPr>
                <w:rFonts w:hint="eastAsia" w:ascii="?? (????)??al????)" w:hAnsi="?? (????)??al????)"/>
                <w:sz w:val="20"/>
              </w:rPr>
              <w:t>否</w:t>
            </w:r>
          </w:p>
        </w:tc>
        <w:tc>
          <w:tcPr>
            <w:tcW w:w="565" w:type="dxa"/>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9CC2E5" w:themeFill="accent1" w:themeFillTint="99"/>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restart"/>
            <w:tcBorders>
              <w:tl2br w:val="nil"/>
              <w:tr2bl w:val="nil"/>
            </w:tcBorders>
            <w:shd w:val="clear" w:color="auto" w:fill="auto"/>
            <w:vAlign w:val="center"/>
          </w:tcPr>
          <w:p>
            <w:pPr>
              <w:spacing w:line="320" w:lineRule="atLeast"/>
              <w:jc w:val="center"/>
              <w:rPr>
                <w:rFonts w:ascii="?? (????)??al????)" w:hAnsi="?? (????)??al????)"/>
                <w:sz w:val="20"/>
              </w:rPr>
            </w:pPr>
            <w:r>
              <w:rPr>
                <w:rFonts w:hint="eastAsia" w:ascii="宋体" w:hAnsi="宋体" w:cs="宋体"/>
                <w:sz w:val="20"/>
              </w:rPr>
              <w:t>选修</w:t>
            </w:r>
          </w:p>
        </w:tc>
        <w:tc>
          <w:tcPr>
            <w:tcW w:w="282" w:type="dxa"/>
            <w:vMerge w:val="restart"/>
            <w:tcBorders>
              <w:tl2br w:val="nil"/>
              <w:tr2bl w:val="nil"/>
            </w:tcBorders>
            <w:shd w:val="clear" w:color="auto" w:fill="FFFFFF"/>
            <w:vAlign w:val="center"/>
          </w:tcPr>
          <w:p>
            <w:pPr>
              <w:spacing w:line="320" w:lineRule="atLeast"/>
              <w:jc w:val="center"/>
              <w:rPr>
                <w:rFonts w:ascii="?? (????)??al????)" w:hAnsi="?? (????)??al????)"/>
                <w:sz w:val="20"/>
              </w:rPr>
            </w:pPr>
            <w:r>
              <w:rPr>
                <w:rFonts w:hint="eastAsia" w:ascii="宋体" w:hAnsi="宋体" w:cs="宋体"/>
                <w:sz w:val="20"/>
              </w:rPr>
              <w:t>专业任选</w:t>
            </w: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auto"/>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auto"/>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auto"/>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auto"/>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auto"/>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auto"/>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pPr>
              <w:rPr>
                <w:rFonts w:ascii="?? (????)??al????)" w:hAnsi="?? (????)??al????)"/>
                <w:sz w:val="20"/>
              </w:rPr>
            </w:pPr>
          </w:p>
        </w:tc>
        <w:tc>
          <w:tcPr>
            <w:tcW w:w="282" w:type="dxa"/>
            <w:vMerge w:val="continue"/>
            <w:tcBorders>
              <w:tl2br w:val="nil"/>
              <w:tr2bl w:val="nil"/>
            </w:tcBorders>
            <w:shd w:val="clear" w:color="auto" w:fill="auto"/>
            <w:vAlign w:val="center"/>
          </w:tcPr>
          <w:p>
            <w:pPr>
              <w:rPr>
                <w:rFonts w:ascii="?? (????)??al????)" w:hAnsi="?? (????)??al????)"/>
                <w:sz w:val="20"/>
              </w:rPr>
            </w:pPr>
          </w:p>
        </w:tc>
        <w:tc>
          <w:tcPr>
            <w:tcW w:w="282" w:type="dxa"/>
            <w:vMerge w:val="continue"/>
            <w:tcBorders>
              <w:tl2br w:val="nil"/>
              <w:tr2bl w:val="nil"/>
            </w:tcBorders>
            <w:shd w:val="clear" w:color="auto" w:fill="FFFFFF"/>
            <w:vAlign w:val="center"/>
          </w:tcPr>
          <w:p>
            <w:pPr>
              <w:rPr>
                <w:rFonts w:ascii="?? (????)??al????)" w:hAnsi="?? (????)??al????)"/>
                <w:sz w:val="20"/>
              </w:rPr>
            </w:pPr>
          </w:p>
        </w:tc>
        <w:tc>
          <w:tcPr>
            <w:tcW w:w="1131" w:type="dxa"/>
            <w:tcBorders>
              <w:tl2br w:val="nil"/>
              <w:tr2bl w:val="nil"/>
            </w:tcBorders>
            <w:shd w:val="clear" w:color="auto" w:fill="FFFFFF"/>
            <w:vAlign w:val="center"/>
          </w:tcPr>
          <w:p>
            <w:pPr>
              <w:spacing w:line="320" w:lineRule="atLeast"/>
              <w:jc w:val="center"/>
              <w:rPr>
                <w:rFonts w:ascii="?? (????)??al????)" w:hAnsi="?? (????)??al????)"/>
                <w:sz w:val="20"/>
              </w:rPr>
            </w:pPr>
          </w:p>
        </w:tc>
        <w:tc>
          <w:tcPr>
            <w:tcW w:w="2828"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6"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4"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c>
          <w:tcPr>
            <w:tcW w:w="282" w:type="dxa"/>
            <w:tcBorders>
              <w:tl2br w:val="nil"/>
              <w:tr2bl w:val="nil"/>
            </w:tcBorders>
            <w:shd w:val="clear" w:color="auto" w:fill="FFFFFF"/>
            <w:vAlign w:val="center"/>
          </w:tcPr>
          <w:p>
            <w:pPr>
              <w:spacing w:line="320" w:lineRule="atLeast"/>
              <w:jc w:val="center"/>
              <w:rPr>
                <w:rFonts w:ascii="?? (????)??al????)" w:hAnsi="?? (????)??al????)"/>
                <w:sz w:val="20"/>
              </w:rPr>
            </w:pPr>
          </w:p>
        </w:tc>
        <w:tc>
          <w:tcPr>
            <w:tcW w:w="565" w:type="dxa"/>
            <w:tcBorders>
              <w:tl2br w:val="nil"/>
              <w:tr2bl w:val="nil"/>
            </w:tcBorders>
            <w:shd w:val="clear" w:color="auto" w:fill="FFFFFF"/>
            <w:vAlign w:val="center"/>
          </w:tcPr>
          <w:p>
            <w:pPr>
              <w:spacing w:line="320" w:lineRule="atLeast"/>
              <w:jc w:val="center"/>
              <w:rPr>
                <w:rFonts w:ascii="?? (????)??al????)" w:hAnsi="?? (????)??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5" w:hRule="atLeast"/>
          <w:jc w:val="center"/>
        </w:trPr>
        <w:tc>
          <w:tcPr>
            <w:tcW w:w="9889" w:type="dxa"/>
            <w:gridSpan w:val="15"/>
            <w:tcBorders>
              <w:tl2br w:val="nil"/>
              <w:tr2bl w:val="nil"/>
            </w:tcBorders>
            <w:shd w:val="clear" w:color="auto" w:fill="FFFFFF"/>
            <w:vAlign w:val="center"/>
          </w:tcPr>
          <w:p>
            <w:pPr>
              <w:spacing w:line="320" w:lineRule="atLeast"/>
              <w:rPr>
                <w:rFonts w:ascii="?? (????)??al????)" w:hAnsi="?? (????)??al????)"/>
                <w:sz w:val="20"/>
              </w:rPr>
            </w:pPr>
            <w:r>
              <w:rPr>
                <w:rFonts w:hint="eastAsia" w:ascii="?? (????)??al????)" w:hAnsi="?? (????)??al????)"/>
                <w:sz w:val="20"/>
              </w:rPr>
              <w:t>备注：港澳台生</w:t>
            </w:r>
          </w:p>
          <w:p>
            <w:pPr>
              <w:spacing w:line="320" w:lineRule="atLeast"/>
              <w:rPr>
                <w:rFonts w:hint="eastAsia" w:ascii="宋体" w:hAnsi="宋体" w:cs="宋体"/>
                <w:sz w:val="20"/>
              </w:rPr>
            </w:pPr>
            <w:r>
              <w:rPr>
                <w:rFonts w:hint="eastAsia" w:ascii="宋体" w:hAnsi="宋体" w:cs="宋体"/>
                <w:sz w:val="20"/>
              </w:rPr>
              <w:t>（1）港澳台学生须修读“中国概况”、“中国特色社会主义理论与实践”两门国情类必修课，可以免修通识必修课模块中“思政一类”课程。港澳台学生国情教育必修课程：</w:t>
            </w:r>
            <w:r>
              <w:rPr>
                <w:rFonts w:ascii="宋体" w:hAnsi="宋体" w:cs="宋体"/>
                <w:sz w:val="20"/>
              </w:rPr>
              <w:t>①</w:t>
            </w:r>
            <w:r>
              <w:rPr>
                <w:rFonts w:hint="eastAsia" w:ascii="宋体" w:hAnsi="宋体" w:cs="宋体"/>
                <w:sz w:val="20"/>
              </w:rPr>
              <w:t>中国概况，课程代码为18140124，4学分，第5学期开设。</w:t>
            </w:r>
            <w:r>
              <w:rPr>
                <w:rFonts w:ascii="宋体" w:hAnsi="宋体" w:cs="宋体"/>
                <w:sz w:val="20"/>
              </w:rPr>
              <w:t>②</w:t>
            </w:r>
            <w:r>
              <w:rPr>
                <w:rFonts w:hint="eastAsia" w:ascii="宋体" w:hAnsi="宋体" w:cs="宋体"/>
                <w:sz w:val="20"/>
              </w:rPr>
              <w:t>中国特色社会主义理论与实践，课程代码为18140133，3学分，第6学期开设。</w:t>
            </w:r>
          </w:p>
          <w:p>
            <w:pPr>
              <w:spacing w:line="320" w:lineRule="atLeast"/>
              <w:rPr>
                <w:rFonts w:hint="eastAsia" w:ascii="宋体" w:hAnsi="宋体" w:cs="宋体"/>
                <w:sz w:val="20"/>
              </w:rPr>
            </w:pPr>
            <w:r>
              <w:rPr>
                <w:rFonts w:hint="eastAsia" w:ascii="宋体" w:hAnsi="宋体" w:cs="宋体"/>
                <w:sz w:val="20"/>
              </w:rPr>
              <w:t>（2）港澳台学生可在国情教育学习平台学习相应课程作为国情类选修课，获得学时证明后可减免通识选修课程总学分2学分。</w:t>
            </w:r>
          </w:p>
          <w:p>
            <w:pPr>
              <w:spacing w:line="320" w:lineRule="atLeast"/>
              <w:rPr>
                <w:rFonts w:hint="eastAsia" w:ascii="宋体" w:hAnsi="宋体" w:cs="宋体"/>
                <w:sz w:val="20"/>
              </w:rPr>
            </w:pPr>
            <w:r>
              <w:rPr>
                <w:rFonts w:hint="eastAsia" w:ascii="宋体" w:hAnsi="宋体" w:cs="宋体"/>
                <w:sz w:val="20"/>
                <w:lang w:val="en-US" w:eastAsia="zh-CN"/>
              </w:rPr>
              <w:t>其他需备注的根据各专业实际撰写。</w:t>
            </w:r>
          </w:p>
        </w:tc>
      </w:tr>
    </w:tbl>
    <w:p>
      <w:pPr>
        <w:rPr>
          <w:rFonts w:hint="eastAsia" w:ascii="宋体" w:hAnsi="宋体" w:cs="宋体"/>
        </w:rPr>
      </w:pPr>
    </w:p>
    <w:p>
      <w:pPr>
        <w:ind w:firstLine="240" w:firstLineChars="100"/>
        <w:rPr>
          <w:rFonts w:ascii="unknown" w:hAnsi="unknown"/>
        </w:rPr>
      </w:pPr>
      <w:r>
        <w:rPr>
          <w:rFonts w:hint="eastAsia" w:ascii="宋体" w:hAnsi="宋体" w:cs="宋体"/>
        </w:rPr>
        <w:t>专业负责人签字</w:t>
      </w:r>
      <w:r>
        <w:rPr>
          <w:rFonts w:ascii="unknown" w:hAnsi="unknown"/>
        </w:rPr>
        <w:t>:</w:t>
      </w:r>
      <w:r>
        <w:rPr>
          <w:rFonts w:ascii="unknown" w:hAnsi="unknown"/>
        </w:rPr>
        <w:tab/>
      </w:r>
      <w:r>
        <w:rPr>
          <w:rFonts w:ascii="unknown" w:hAnsi="unknown"/>
        </w:rPr>
        <w:tab/>
      </w:r>
      <w:r>
        <w:rPr>
          <w:rFonts w:ascii="unknown" w:hAnsi="unknown"/>
        </w:rPr>
        <w:tab/>
      </w:r>
      <w:r>
        <w:rPr>
          <w:rFonts w:ascii="unknown" w:hAnsi="unknown"/>
        </w:rPr>
        <w:tab/>
      </w:r>
      <w:r>
        <w:rPr>
          <w:rFonts w:ascii="unknown" w:hAnsi="unknown"/>
        </w:rPr>
        <w:tab/>
      </w:r>
      <w:r>
        <w:rPr>
          <w:rFonts w:ascii="unknown" w:hAnsi="unknown"/>
        </w:rPr>
        <w:tab/>
      </w:r>
      <w:r>
        <w:rPr>
          <w:rFonts w:ascii="unknown" w:hAnsi="unknown"/>
        </w:rPr>
        <w:tab/>
      </w:r>
      <w:r>
        <w:rPr>
          <w:rFonts w:hint="eastAsia" w:ascii="宋体" w:hAnsi="宋体" w:cs="宋体"/>
        </w:rPr>
        <w:t>单位领导签字</w:t>
      </w:r>
      <w:r>
        <w:rPr>
          <w:rFonts w:ascii="unknown" w:hAnsi="unknown"/>
        </w:rPr>
        <w:t>:</w:t>
      </w:r>
      <w:r>
        <w:rPr>
          <w:rFonts w:hint="eastAsia" w:ascii="宋体" w:hAnsi="宋体" w:cs="宋体"/>
        </w:rPr>
        <w:t>（盖章）</w:t>
      </w:r>
    </w:p>
    <w:p>
      <w:pPr>
        <w:rPr>
          <w:rFonts w:ascii="unknown" w:hAnsi="unknown"/>
        </w:rPr>
      </w:pPr>
      <w:r>
        <w:rPr>
          <w:rFonts w:ascii="unknown" w:hAnsi="unknown"/>
        </w:rPr>
        <w:br w:type="page"/>
      </w:r>
    </w:p>
    <w:p>
      <w:pPr>
        <w:jc w:val="both"/>
        <w:rPr>
          <w:rFonts w:hint="eastAsia" w:ascii="仿宋" w:hAnsi="仿宋" w:eastAsia="仿宋" w:cs="仿宋"/>
          <w:sz w:val="28"/>
          <w:szCs w:val="28"/>
        </w:rPr>
      </w:pPr>
    </w:p>
    <w:p>
      <w:pPr>
        <w:jc w:val="both"/>
        <w:rPr>
          <w:rFonts w:hint="eastAsia" w:ascii="仿宋" w:hAnsi="仿宋" w:eastAsia="仿宋" w:cs="仿宋"/>
          <w:i/>
          <w:iCs/>
          <w:sz w:val="28"/>
          <w:szCs w:val="28"/>
          <w:highlight w:val="none"/>
        </w:rPr>
      </w:pPr>
      <w:r>
        <w:rPr>
          <w:rFonts w:hint="eastAsia" w:ascii="仿宋" w:hAnsi="仿宋" w:eastAsia="仿宋" w:cs="仿宋"/>
          <w:b/>
          <w:bCs/>
          <w:i/>
          <w:iCs/>
          <w:sz w:val="28"/>
          <w:szCs w:val="28"/>
          <w:highlight w:val="none"/>
        </w:rPr>
        <w:t>分春秋学期开设的课程设置建议如下：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80"/>
        <w:gridCol w:w="3142"/>
        <w:gridCol w:w="3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80" w:type="dxa"/>
            <w:vAlign w:val="center"/>
          </w:tcPr>
          <w:p>
            <w:pPr>
              <w:jc w:val="center"/>
              <w:rPr>
                <w:rFonts w:hint="eastAsia" w:ascii="仿宋" w:hAnsi="仿宋" w:eastAsia="仿宋" w:cs="仿宋"/>
                <w:b/>
                <w:bCs/>
                <w:i/>
                <w:iCs/>
                <w:sz w:val="28"/>
                <w:szCs w:val="28"/>
                <w:highlight w:val="none"/>
              </w:rPr>
            </w:pPr>
            <w:r>
              <w:rPr>
                <w:rFonts w:hint="eastAsia" w:ascii="仿宋" w:hAnsi="仿宋" w:eastAsia="仿宋" w:cs="仿宋"/>
                <w:b/>
                <w:bCs/>
                <w:i/>
                <w:iCs/>
                <w:sz w:val="28"/>
                <w:szCs w:val="28"/>
                <w:highlight w:val="none"/>
              </w:rPr>
              <w:t>课程</w:t>
            </w:r>
          </w:p>
        </w:tc>
        <w:tc>
          <w:tcPr>
            <w:tcW w:w="3142" w:type="dxa"/>
            <w:vAlign w:val="center"/>
          </w:tcPr>
          <w:p>
            <w:pPr>
              <w:jc w:val="center"/>
              <w:rPr>
                <w:rFonts w:hint="eastAsia" w:ascii="仿宋" w:hAnsi="仿宋" w:eastAsia="仿宋" w:cs="仿宋"/>
                <w:b/>
                <w:bCs/>
                <w:i/>
                <w:iCs/>
                <w:sz w:val="28"/>
                <w:szCs w:val="28"/>
                <w:highlight w:val="none"/>
              </w:rPr>
            </w:pPr>
            <w:r>
              <w:rPr>
                <w:rFonts w:hint="eastAsia" w:ascii="仿宋" w:hAnsi="仿宋" w:eastAsia="仿宋" w:cs="仿宋"/>
                <w:b/>
                <w:bCs/>
                <w:i/>
                <w:iCs/>
                <w:sz w:val="28"/>
                <w:szCs w:val="28"/>
                <w:highlight w:val="none"/>
              </w:rPr>
              <w:t>秋季学期开设学院</w:t>
            </w:r>
          </w:p>
        </w:tc>
        <w:tc>
          <w:tcPr>
            <w:tcW w:w="3561" w:type="dxa"/>
            <w:vAlign w:val="center"/>
          </w:tcPr>
          <w:p>
            <w:pPr>
              <w:jc w:val="center"/>
              <w:rPr>
                <w:rFonts w:hint="eastAsia" w:ascii="仿宋" w:hAnsi="仿宋" w:eastAsia="仿宋" w:cs="仿宋"/>
                <w:b/>
                <w:bCs/>
                <w:i/>
                <w:iCs/>
                <w:sz w:val="28"/>
                <w:szCs w:val="28"/>
                <w:highlight w:val="none"/>
              </w:rPr>
            </w:pPr>
            <w:r>
              <w:rPr>
                <w:rFonts w:hint="eastAsia" w:ascii="仿宋" w:hAnsi="仿宋" w:eastAsia="仿宋" w:cs="仿宋"/>
                <w:b/>
                <w:bCs/>
                <w:i/>
                <w:iCs/>
                <w:sz w:val="28"/>
                <w:szCs w:val="28"/>
                <w:highlight w:val="none"/>
              </w:rPr>
              <w:t>春季学期开设学院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80" w:type="dxa"/>
            <w:vAlign w:val="center"/>
          </w:tcPr>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思想道德与法治、</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马克思主义基本原理、</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中国近现代史纲要、</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毛泽东思想和中国特色社会主义理论体系概论、</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体质健康教育、</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国家安全教育、</w:t>
            </w:r>
          </w:p>
          <w:p>
            <w:pPr>
              <w:jc w:val="center"/>
              <w:rPr>
                <w:rFonts w:hint="eastAsia" w:ascii="仿宋" w:hAnsi="仿宋" w:eastAsia="仿宋" w:cs="仿宋"/>
                <w:i/>
                <w:iCs/>
                <w:sz w:val="28"/>
                <w:szCs w:val="28"/>
                <w:highlight w:val="none"/>
              </w:rPr>
            </w:pPr>
            <w:r>
              <w:rPr>
                <w:rFonts w:hint="eastAsia" w:ascii="仿宋" w:hAnsi="仿宋" w:eastAsia="仿宋" w:cs="仿宋"/>
                <w:i/>
                <w:iCs/>
                <w:color w:val="000000" w:themeColor="text1"/>
                <w:sz w:val="28"/>
                <w:szCs w:val="28"/>
                <w:highlight w:val="none"/>
                <w14:textFill>
                  <w14:solidFill>
                    <w14:schemeClr w14:val="tx1"/>
                  </w14:solidFill>
                </w14:textFill>
              </w:rPr>
              <w:t>大学生劳动教育</w:t>
            </w:r>
          </w:p>
        </w:tc>
        <w:tc>
          <w:tcPr>
            <w:tcW w:w="3142" w:type="dxa"/>
            <w:vAlign w:val="center"/>
          </w:tcPr>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经济学院、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法学院、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工商管理学院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/粤商学院/创新创业学院</w:t>
            </w:r>
            <w:r>
              <w:rPr>
                <w:rFonts w:hint="eastAsia" w:ascii="仿宋" w:hAnsi="仿宋" w:eastAsia="仿宋" w:cs="仿宋"/>
                <w:i/>
                <w:iCs/>
                <w:color w:val="000000" w:themeColor="text1"/>
                <w:sz w:val="28"/>
                <w:szCs w:val="28"/>
                <w:highlight w:val="none"/>
                <w14:textFill>
                  <w14:solidFill>
                    <w14:schemeClr w14:val="tx1"/>
                  </w14:solidFill>
                </w14:textFill>
              </w:rPr>
              <w:t>、</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公共管理学院、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国际商学院、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财政税务</w:t>
            </w:r>
            <w:r>
              <w:rPr>
                <w:rFonts w:hint="eastAsia" w:ascii="仿宋" w:hAnsi="仿宋" w:eastAsia="仿宋" w:cs="仿宋"/>
                <w:i/>
                <w:iCs/>
                <w:color w:val="000000" w:themeColor="text1"/>
                <w:sz w:val="28"/>
                <w:szCs w:val="28"/>
                <w:highlight w:val="none"/>
                <w14:textFill>
                  <w14:solidFill>
                    <w14:schemeClr w14:val="tx1"/>
                  </w14:solidFill>
                </w14:textFill>
              </w:rPr>
              <w:t>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会计学院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w:t>
            </w:r>
            <w:r>
              <w:rPr>
                <w:rFonts w:hint="eastAsia" w:ascii="仿宋" w:hAnsi="仿宋" w:eastAsia="仿宋" w:cs="仿宋"/>
                <w:i/>
                <w:iCs/>
                <w:color w:val="000000" w:themeColor="text1"/>
                <w:sz w:val="28"/>
                <w:szCs w:val="28"/>
                <w:highlight w:val="none"/>
                <w14:textFill>
                  <w14:solidFill>
                    <w14:schemeClr w14:val="tx1"/>
                  </w14:solidFill>
                </w14:textFill>
              </w:rPr>
              <w:t>智能财会管理学院、</w:t>
            </w:r>
          </w:p>
          <w:p>
            <w:pPr>
              <w:jc w:val="center"/>
              <w:rPr>
                <w:rFonts w:hint="eastAsia" w:ascii="仿宋" w:hAnsi="仿宋" w:eastAsia="仿宋" w:cs="仿宋"/>
                <w:i/>
                <w:iCs/>
                <w:sz w:val="28"/>
                <w:szCs w:val="28"/>
                <w:highlight w:val="none"/>
              </w:rPr>
            </w:pPr>
            <w:r>
              <w:rPr>
                <w:rFonts w:hint="eastAsia" w:ascii="仿宋" w:hAnsi="仿宋" w:eastAsia="仿宋" w:cs="仿宋"/>
                <w:i/>
                <w:iCs/>
                <w:color w:val="000000" w:themeColor="text1"/>
                <w:sz w:val="28"/>
                <w:szCs w:val="28"/>
                <w:highlight w:val="none"/>
                <w14:textFill>
                  <w14:solidFill>
                    <w14:schemeClr w14:val="tx1"/>
                  </w14:solidFill>
                </w14:textFill>
              </w:rPr>
              <w:t>人力资源学院</w:t>
            </w:r>
          </w:p>
        </w:tc>
        <w:tc>
          <w:tcPr>
            <w:tcW w:w="3561" w:type="dxa"/>
            <w:vAlign w:val="center"/>
          </w:tcPr>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人文与传播学院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/网络传播学院/出版学院</w:t>
            </w:r>
            <w:r>
              <w:rPr>
                <w:rFonts w:hint="eastAsia" w:ascii="仿宋" w:hAnsi="仿宋" w:eastAsia="仿宋" w:cs="仿宋"/>
                <w:i/>
                <w:iCs/>
                <w:color w:val="000000" w:themeColor="text1"/>
                <w:sz w:val="28"/>
                <w:szCs w:val="28"/>
                <w:highlight w:val="none"/>
                <w14:textFill>
                  <w14:solidFill>
                    <w14:schemeClr w14:val="tx1"/>
                  </w14:solidFill>
                </w14:textFill>
              </w:rPr>
              <w:t>、</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数字经济学院、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统计与数学学院、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外国语学院、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湾区影视产业学院、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金融学院、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文化旅游学院、</w:t>
            </w:r>
          </w:p>
          <w:p>
            <w:pPr>
              <w:jc w:val="center"/>
              <w:rPr>
                <w:rFonts w:hint="default" w:ascii="仿宋" w:hAnsi="仿宋" w:eastAsia="仿宋" w:cs="仿宋"/>
                <w:i/>
                <w:iCs/>
                <w:color w:val="000000" w:themeColor="text1"/>
                <w:sz w:val="28"/>
                <w:szCs w:val="28"/>
                <w:highlight w:val="none"/>
                <w:lang w:val="en-US" w:eastAsia="zh-CN"/>
                <w14:textFill>
                  <w14:solidFill>
                    <w14:schemeClr w14:val="tx1"/>
                  </w14:solidFill>
                </w14:textFill>
              </w:rPr>
            </w:pP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地理与环境经济学院、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信息学院、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艺术与设计学院</w:t>
            </w:r>
          </w:p>
          <w:p>
            <w:pPr>
              <w:jc w:val="center"/>
              <w:rPr>
                <w:rFonts w:hint="eastAsia" w:ascii="仿宋" w:hAnsi="仿宋" w:eastAsia="仿宋" w:cs="仿宋"/>
                <w:i/>
                <w:i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80" w:type="dxa"/>
            <w:vAlign w:val="center"/>
          </w:tcPr>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习近平新时代中国特色社会主义思想概论、</w:t>
            </w:r>
          </w:p>
          <w:p>
            <w:pPr>
              <w:jc w:val="center"/>
              <w:rPr>
                <w:rFonts w:hint="eastAsia" w:ascii="仿宋" w:hAnsi="仿宋" w:eastAsia="仿宋" w:cs="仿宋"/>
                <w:i/>
                <w:iCs/>
                <w:sz w:val="28"/>
                <w:szCs w:val="28"/>
                <w:highlight w:val="none"/>
              </w:rPr>
            </w:pPr>
            <w:r>
              <w:rPr>
                <w:rFonts w:hint="eastAsia" w:ascii="仿宋" w:hAnsi="仿宋" w:eastAsia="仿宋" w:cs="仿宋"/>
                <w:i/>
                <w:iCs/>
                <w:color w:val="000000" w:themeColor="text1"/>
                <w:sz w:val="28"/>
                <w:szCs w:val="28"/>
                <w:highlight w:val="none"/>
                <w14:textFill>
                  <w14:solidFill>
                    <w14:schemeClr w14:val="tx1"/>
                  </w14:solidFill>
                </w14:textFill>
              </w:rPr>
              <w:t>大学语文</w:t>
            </w:r>
            <w:r>
              <w:rPr>
                <w:rFonts w:hint="eastAsia" w:ascii="仿宋" w:hAnsi="仿宋" w:eastAsia="仿宋" w:cs="仿宋"/>
                <w:i/>
                <w:iCs/>
                <w:sz w:val="28"/>
                <w:szCs w:val="28"/>
                <w:highlight w:val="none"/>
              </w:rPr>
              <w:t>、</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大学生心理健康教育、</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职业生涯与发展规划、</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就业指导、</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创业基础、</w:t>
            </w:r>
          </w:p>
          <w:p>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湾区财经概论</w:t>
            </w:r>
          </w:p>
        </w:tc>
        <w:tc>
          <w:tcPr>
            <w:tcW w:w="3142" w:type="dxa"/>
            <w:vAlign w:val="center"/>
          </w:tcPr>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人文与传播学院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/网络传播学院/出版学院</w:t>
            </w:r>
            <w:r>
              <w:rPr>
                <w:rFonts w:hint="eastAsia" w:ascii="仿宋" w:hAnsi="仿宋" w:eastAsia="仿宋" w:cs="仿宋"/>
                <w:i/>
                <w:iCs/>
                <w:color w:val="000000" w:themeColor="text1"/>
                <w:sz w:val="28"/>
                <w:szCs w:val="28"/>
                <w:highlight w:val="none"/>
                <w14:textFill>
                  <w14:solidFill>
                    <w14:schemeClr w14:val="tx1"/>
                  </w14:solidFill>
                </w14:textFill>
              </w:rPr>
              <w:t>、</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数字经济学院、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统计与数学学院、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外国语学院、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湾区影视产业学院、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金融学院、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文化旅游学院、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地理与环境经济学院、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信息学院、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艺术与设计学院、</w:t>
            </w:r>
          </w:p>
          <w:p>
            <w:pPr>
              <w:jc w:val="center"/>
              <w:rPr>
                <w:rFonts w:hint="eastAsia" w:ascii="仿宋" w:hAnsi="仿宋" w:eastAsia="仿宋" w:cs="仿宋"/>
                <w:i/>
                <w:iCs/>
                <w:sz w:val="28"/>
                <w:szCs w:val="28"/>
                <w:highlight w:val="none"/>
              </w:rPr>
            </w:pPr>
          </w:p>
        </w:tc>
        <w:tc>
          <w:tcPr>
            <w:tcW w:w="3561" w:type="dxa"/>
            <w:vAlign w:val="center"/>
          </w:tcPr>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经济学院、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法学院、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工商管理学院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/粤商学院/创新创业学院</w:t>
            </w:r>
            <w:r>
              <w:rPr>
                <w:rFonts w:hint="eastAsia" w:ascii="仿宋" w:hAnsi="仿宋" w:eastAsia="仿宋" w:cs="仿宋"/>
                <w:i/>
                <w:iCs/>
                <w:color w:val="000000" w:themeColor="text1"/>
                <w:sz w:val="28"/>
                <w:szCs w:val="28"/>
                <w:highlight w:val="none"/>
                <w14:textFill>
                  <w14:solidFill>
                    <w14:schemeClr w14:val="tx1"/>
                  </w14:solidFill>
                </w14:textFill>
              </w:rPr>
              <w:t>、</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公共管理学院、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国际商学院学院、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财政税务</w:t>
            </w:r>
            <w:r>
              <w:rPr>
                <w:rFonts w:hint="eastAsia" w:ascii="仿宋" w:hAnsi="仿宋" w:eastAsia="仿宋" w:cs="仿宋"/>
                <w:i/>
                <w:iCs/>
                <w:color w:val="000000" w:themeColor="text1"/>
                <w:sz w:val="28"/>
                <w:szCs w:val="28"/>
                <w:highlight w:val="none"/>
                <w14:textFill>
                  <w14:solidFill>
                    <w14:schemeClr w14:val="tx1"/>
                  </w14:solidFill>
                </w14:textFill>
              </w:rPr>
              <w:t>学院、</w:t>
            </w:r>
          </w:p>
          <w:p>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会计学院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w:t>
            </w:r>
            <w:r>
              <w:rPr>
                <w:rFonts w:hint="eastAsia" w:ascii="仿宋" w:hAnsi="仿宋" w:eastAsia="仿宋" w:cs="仿宋"/>
                <w:i/>
                <w:iCs/>
                <w:color w:val="000000" w:themeColor="text1"/>
                <w:sz w:val="28"/>
                <w:szCs w:val="28"/>
                <w:highlight w:val="none"/>
                <w14:textFill>
                  <w14:solidFill>
                    <w14:schemeClr w14:val="tx1"/>
                  </w14:solidFill>
                </w14:textFill>
              </w:rPr>
              <w:t>智能财会管理学院</w:t>
            </w:r>
          </w:p>
          <w:p>
            <w:pPr>
              <w:jc w:val="center"/>
              <w:rPr>
                <w:rFonts w:hint="eastAsia" w:ascii="仿宋" w:hAnsi="仿宋" w:eastAsia="仿宋" w:cs="仿宋"/>
                <w:i/>
                <w:iCs/>
                <w:sz w:val="28"/>
                <w:szCs w:val="28"/>
                <w:highlight w:val="none"/>
              </w:rPr>
            </w:pPr>
            <w:r>
              <w:rPr>
                <w:rFonts w:hint="eastAsia" w:ascii="仿宋" w:hAnsi="仿宋" w:eastAsia="仿宋" w:cs="仿宋"/>
                <w:i/>
                <w:iCs/>
                <w:color w:val="000000" w:themeColor="text1"/>
                <w:sz w:val="28"/>
                <w:szCs w:val="28"/>
                <w:highlight w:val="none"/>
                <w14:textFill>
                  <w14:solidFill>
                    <w14:schemeClr w14:val="tx1"/>
                  </w14:solidFill>
                </w14:textFill>
              </w:rPr>
              <w:t>人力资源学院</w:t>
            </w:r>
          </w:p>
        </w:tc>
      </w:tr>
    </w:tbl>
    <w:p>
      <w:pPr>
        <w:ind w:firstLine="562" w:firstLineChars="200"/>
        <w:jc w:val="both"/>
        <w:rPr>
          <w:rFonts w:hint="eastAsia" w:ascii="仿宋" w:hAnsi="仿宋" w:eastAsia="仿宋" w:cs="仿宋"/>
          <w:b/>
          <w:bCs/>
          <w:color w:val="000000" w:themeColor="text1"/>
          <w:sz w:val="28"/>
          <w:szCs w:val="28"/>
          <w:highlight w:val="none"/>
          <w14:textFill>
            <w14:solidFill>
              <w14:schemeClr w14:val="tx1"/>
            </w14:solidFill>
          </w14:textFill>
        </w:rPr>
      </w:pPr>
    </w:p>
    <w:p>
      <w:pPr>
        <w:ind w:firstLine="562" w:firstLineChars="200"/>
        <w:jc w:val="both"/>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具体开课学期见模板。</w:t>
      </w:r>
    </w:p>
    <w:p>
      <w:pPr>
        <w:jc w:val="right"/>
        <w:rPr>
          <w:rFonts w:ascii="unknown" w:hAnsi="unknown"/>
        </w:rPr>
      </w:pPr>
    </w:p>
    <w:p>
      <w:pPr>
        <w:jc w:val="both"/>
        <w:rPr>
          <w:rFonts w:ascii="unknown" w:hAnsi="unknown"/>
        </w:rPr>
      </w:pPr>
    </w:p>
    <w:sectPr>
      <w:pgSz w:w="11907" w:h="16840"/>
      <w:pgMar w:top="720" w:right="720" w:bottom="720" w:left="7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0002AFF" w:usb1="C000247B" w:usb2="00000009" w:usb3="00000000" w:csb0="200001FF" w:csb1="00000000"/>
  </w:font>
  <w:font w:name="unknown">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 (????)??al????)">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12"/>
      </w:rPr>
    </w:pPr>
    <w:r>
      <w:rPr>
        <w:sz w:val="21"/>
      </w:rPr>
      <w:pict>
        <v:shape id="_x0000_s1026" o:spid="_x0000_s1026" o:spt="202" type="#_x0000_t202" style="position:absolute;left:0pt;margin-left:411.25pt;margin-top:543.45pt;height:12pt;width:19.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2"/>
                  <w:ind w:left="60"/>
                  <w:rPr>
                    <w:rFonts w:ascii="Times New Roman"/>
                    <w:sz w:val="18"/>
                  </w:rPr>
                </w:pPr>
                <w:r>
                  <w:fldChar w:fldCharType="begin"/>
                </w:r>
                <w:r>
                  <w:rPr>
                    <w:rFonts w:ascii="Times New Roman"/>
                    <w:sz w:val="18"/>
                  </w:rPr>
                  <w:instrText xml:space="preserve"> PAGE </w:instrText>
                </w:r>
                <w:r>
                  <w:fldChar w:fldCharType="separate"/>
                </w:r>
                <w:r>
                  <w:t>317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20" w:lineRule="atLeast"/>
      <w:jc w:val="center"/>
      <w:rPr>
        <w:rFonts w:ascii="?? (????)??al????)" w:hAnsi="?? (????)??al????)"/>
        <w:sz w:val="20"/>
      </w:rPr>
    </w:pPr>
  </w:p>
  <w:p>
    <w:pPr>
      <w:spacing w:line="320" w:lineRule="atLeast"/>
      <w:jc w:val="center"/>
      <w:rPr>
        <w:rFonts w:ascii="?? (????)??al????)" w:hAnsi="?? (????)??al????)"/>
        <w:sz w:val="20"/>
      </w:rPr>
    </w:pPr>
    <w:r>
      <w:rPr>
        <w:rFonts w:ascii="?? (????)??al????)" w:hAnsi="?? (????)??al????)"/>
        <w:sz w:val="20"/>
      </w:rPr>
      <w:t>XX</w:t>
    </w:r>
    <w:r>
      <w:rPr>
        <w:rFonts w:hint="eastAsia" w:ascii="宋体" w:hAnsi="宋体" w:cs="宋体"/>
        <w:sz w:val="20"/>
      </w:rPr>
      <w:t>学院</w:t>
    </w:r>
    <w:r>
      <w:rPr>
        <w:rFonts w:ascii="?? (????)??al????)" w:hAnsi="?? (????)??al????)"/>
        <w:sz w:val="20"/>
      </w:rPr>
      <w:t xml:space="preserve">  xx</w:t>
    </w:r>
    <w:r>
      <w:rPr>
        <w:rFonts w:hint="eastAsia" w:ascii="宋体" w:hAnsi="宋体" w:cs="宋体"/>
        <w:sz w:val="20"/>
      </w:rPr>
      <w:t>专业</w:t>
    </w:r>
    <w:r>
      <w:rPr>
        <w:rFonts w:ascii="?? (????)??al????)" w:hAnsi="?? (????)??al????)"/>
        <w:sz w:val="20"/>
      </w:rPr>
      <w:t>202</w:t>
    </w:r>
    <w:r>
      <w:rPr>
        <w:rFonts w:hint="eastAsia" w:ascii="?? (????)??al????)" w:hAnsi="?? (????)??al????)"/>
        <w:sz w:val="20"/>
        <w:lang w:val="en-US" w:eastAsia="zh-CN"/>
      </w:rPr>
      <w:t>5</w:t>
    </w:r>
    <w:r>
      <w:rPr>
        <w:rFonts w:hint="eastAsia" w:ascii="宋体" w:hAnsi="宋体" w:cs="宋体"/>
        <w:sz w:val="20"/>
      </w:rPr>
      <w:t>级人才培养方案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compressPunctuation"/>
  <w:noLineBreaksAfter w:lang="zh-CN" w:val="([{·‘“〈《「『【〔〖（．［｛￡￥"/>
  <w:noLineBreaksBefore w:lang="zh-CN" w:val="!),.:;?]}¨·ˇˉ―‖’”…∶、。〃々〉》」』】〕〗！＂＇），．：；？］｀｜｝～￠"/>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RlOTRjN2U0YjVkZmNkMDBhNGFmODViMTJjY2NkNmMifQ=="/>
  </w:docVars>
  <w:rsids>
    <w:rsidRoot w:val="00FD5DD7"/>
    <w:rsid w:val="0003648C"/>
    <w:rsid w:val="00066A9F"/>
    <w:rsid w:val="00085188"/>
    <w:rsid w:val="00087875"/>
    <w:rsid w:val="001658A7"/>
    <w:rsid w:val="001D6498"/>
    <w:rsid w:val="001E53B9"/>
    <w:rsid w:val="00277E83"/>
    <w:rsid w:val="00292B1C"/>
    <w:rsid w:val="002A0483"/>
    <w:rsid w:val="002F3F30"/>
    <w:rsid w:val="00393492"/>
    <w:rsid w:val="00424BAD"/>
    <w:rsid w:val="004B11F6"/>
    <w:rsid w:val="00527A5E"/>
    <w:rsid w:val="005B429D"/>
    <w:rsid w:val="00642F69"/>
    <w:rsid w:val="00665561"/>
    <w:rsid w:val="006863AB"/>
    <w:rsid w:val="006B25CB"/>
    <w:rsid w:val="006B7150"/>
    <w:rsid w:val="007632A0"/>
    <w:rsid w:val="008A12E5"/>
    <w:rsid w:val="008D68AE"/>
    <w:rsid w:val="008F7D65"/>
    <w:rsid w:val="00900D80"/>
    <w:rsid w:val="00900E82"/>
    <w:rsid w:val="00911B04"/>
    <w:rsid w:val="0091401D"/>
    <w:rsid w:val="00A313B6"/>
    <w:rsid w:val="00AD1631"/>
    <w:rsid w:val="00B26426"/>
    <w:rsid w:val="00D253F1"/>
    <w:rsid w:val="00E57A16"/>
    <w:rsid w:val="00EC0480"/>
    <w:rsid w:val="00F90519"/>
    <w:rsid w:val="00FD5DD7"/>
    <w:rsid w:val="01424929"/>
    <w:rsid w:val="02F03040"/>
    <w:rsid w:val="06287B7F"/>
    <w:rsid w:val="066000D0"/>
    <w:rsid w:val="06F01B04"/>
    <w:rsid w:val="07E24D1D"/>
    <w:rsid w:val="08135BF2"/>
    <w:rsid w:val="08376C25"/>
    <w:rsid w:val="0842480A"/>
    <w:rsid w:val="0B0E2C9F"/>
    <w:rsid w:val="0B847FFF"/>
    <w:rsid w:val="0DDF0D4D"/>
    <w:rsid w:val="0E6F732D"/>
    <w:rsid w:val="0ECA13FA"/>
    <w:rsid w:val="0EEB3FA1"/>
    <w:rsid w:val="10DB613D"/>
    <w:rsid w:val="12C0739F"/>
    <w:rsid w:val="13421B62"/>
    <w:rsid w:val="14390463"/>
    <w:rsid w:val="148F74C1"/>
    <w:rsid w:val="14A6096E"/>
    <w:rsid w:val="166662AC"/>
    <w:rsid w:val="16C53E67"/>
    <w:rsid w:val="18366831"/>
    <w:rsid w:val="1C6E58CA"/>
    <w:rsid w:val="1E6B1B4D"/>
    <w:rsid w:val="1EA30DC4"/>
    <w:rsid w:val="218F224D"/>
    <w:rsid w:val="22AA2334"/>
    <w:rsid w:val="22DD18A7"/>
    <w:rsid w:val="246A0F18"/>
    <w:rsid w:val="259D0E7A"/>
    <w:rsid w:val="25D649BC"/>
    <w:rsid w:val="264206ED"/>
    <w:rsid w:val="28213FE4"/>
    <w:rsid w:val="292F1638"/>
    <w:rsid w:val="29C0285D"/>
    <w:rsid w:val="2B1F792E"/>
    <w:rsid w:val="2B5239EC"/>
    <w:rsid w:val="2BCB3B3A"/>
    <w:rsid w:val="2BE94ED2"/>
    <w:rsid w:val="2BEE0681"/>
    <w:rsid w:val="2D7B4A3F"/>
    <w:rsid w:val="2D7D7BDE"/>
    <w:rsid w:val="2E2A7303"/>
    <w:rsid w:val="2E876A1F"/>
    <w:rsid w:val="307750E9"/>
    <w:rsid w:val="309460CB"/>
    <w:rsid w:val="310D77FB"/>
    <w:rsid w:val="312C07B5"/>
    <w:rsid w:val="319C4DBA"/>
    <w:rsid w:val="32EC2E33"/>
    <w:rsid w:val="330E1609"/>
    <w:rsid w:val="338A1C5E"/>
    <w:rsid w:val="356E45E1"/>
    <w:rsid w:val="365D3F21"/>
    <w:rsid w:val="36A43987"/>
    <w:rsid w:val="36CB11AA"/>
    <w:rsid w:val="37B179ED"/>
    <w:rsid w:val="390E32F6"/>
    <w:rsid w:val="39FC7D96"/>
    <w:rsid w:val="3CFE21E3"/>
    <w:rsid w:val="3D2739F3"/>
    <w:rsid w:val="3D442F2C"/>
    <w:rsid w:val="3DC56607"/>
    <w:rsid w:val="3F5650A1"/>
    <w:rsid w:val="3F9A2CFD"/>
    <w:rsid w:val="406B0566"/>
    <w:rsid w:val="42AE24C0"/>
    <w:rsid w:val="447D15B8"/>
    <w:rsid w:val="45FC18D3"/>
    <w:rsid w:val="493337DA"/>
    <w:rsid w:val="496D3505"/>
    <w:rsid w:val="4C8A4906"/>
    <w:rsid w:val="4D662315"/>
    <w:rsid w:val="4DD36B23"/>
    <w:rsid w:val="4E071285"/>
    <w:rsid w:val="4EEC7F74"/>
    <w:rsid w:val="50DD469C"/>
    <w:rsid w:val="51EB4B01"/>
    <w:rsid w:val="5391176E"/>
    <w:rsid w:val="55394ED3"/>
    <w:rsid w:val="594E6753"/>
    <w:rsid w:val="5A601E9A"/>
    <w:rsid w:val="5B1E0F69"/>
    <w:rsid w:val="5C0F317B"/>
    <w:rsid w:val="5D1E0456"/>
    <w:rsid w:val="60961D05"/>
    <w:rsid w:val="625B6AA3"/>
    <w:rsid w:val="64B61035"/>
    <w:rsid w:val="65842EE1"/>
    <w:rsid w:val="65D03DD7"/>
    <w:rsid w:val="65DC0B09"/>
    <w:rsid w:val="65FD2765"/>
    <w:rsid w:val="67272962"/>
    <w:rsid w:val="68BD5357"/>
    <w:rsid w:val="69D45EC8"/>
    <w:rsid w:val="6AC553A1"/>
    <w:rsid w:val="6B881251"/>
    <w:rsid w:val="6BD77039"/>
    <w:rsid w:val="6D5D1FEC"/>
    <w:rsid w:val="6E4401CA"/>
    <w:rsid w:val="6E4E6782"/>
    <w:rsid w:val="712A5284"/>
    <w:rsid w:val="74D215F5"/>
    <w:rsid w:val="78134F9F"/>
    <w:rsid w:val="793144E1"/>
    <w:rsid w:val="79B46418"/>
    <w:rsid w:val="7A747570"/>
    <w:rsid w:val="7AD63C05"/>
    <w:rsid w:val="7B007996"/>
    <w:rsid w:val="7BD639B4"/>
    <w:rsid w:val="7DCA613E"/>
    <w:rsid w:val="7DE93453"/>
    <w:rsid w:val="7FB234C1"/>
    <w:rsid w:val="7FFA40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3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Arial" w:hAnsi="Arial" w:eastAsia="宋体" w:cs="Times New Roman"/>
      <w:color w:val="000000"/>
      <w:sz w:val="24"/>
      <w:szCs w:val="24"/>
      <w:lang w:val="en-US" w:eastAsia="zh-CN" w:bidi="ar-SA"/>
    </w:rPr>
  </w:style>
  <w:style w:type="paragraph" w:styleId="2">
    <w:name w:val="heading 1"/>
    <w:basedOn w:val="1"/>
    <w:next w:val="1"/>
    <w:link w:val="14"/>
    <w:qFormat/>
    <w:uiPriority w:val="99"/>
    <w:pPr>
      <w:outlineLvl w:val="0"/>
    </w:pPr>
    <w:rPr>
      <w:b/>
      <w:sz w:val="32"/>
    </w:rPr>
  </w:style>
  <w:style w:type="paragraph" w:styleId="3">
    <w:name w:val="heading 2"/>
    <w:basedOn w:val="1"/>
    <w:next w:val="1"/>
    <w:link w:val="15"/>
    <w:qFormat/>
    <w:uiPriority w:val="99"/>
    <w:pPr>
      <w:outlineLvl w:val="1"/>
    </w:pPr>
    <w:rPr>
      <w:b/>
      <w:i/>
      <w:sz w:val="28"/>
    </w:rPr>
  </w:style>
  <w:style w:type="paragraph" w:styleId="4">
    <w:name w:val="heading 3"/>
    <w:basedOn w:val="1"/>
    <w:next w:val="1"/>
    <w:link w:val="16"/>
    <w:qFormat/>
    <w:uiPriority w:val="99"/>
    <w:pPr>
      <w:outlineLvl w:val="2"/>
    </w:pPr>
    <w:rPr>
      <w:b/>
      <w:sz w:val="2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33"/>
    <w:qFormat/>
    <w:uiPriority w:val="99"/>
    <w:pPr>
      <w:spacing w:after="120"/>
    </w:pPr>
  </w:style>
  <w:style w:type="paragraph" w:styleId="6">
    <w:name w:val="footer"/>
    <w:basedOn w:val="1"/>
    <w:link w:val="17"/>
    <w:unhideWhenUsed/>
    <w:qFormat/>
    <w:uiPriority w:val="99"/>
    <w:pPr>
      <w:tabs>
        <w:tab w:val="center" w:pos="4153"/>
        <w:tab w:val="right" w:pos="8306"/>
      </w:tabs>
      <w:snapToGrid w:val="0"/>
    </w:pPr>
    <w:rPr>
      <w:sz w:val="18"/>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qFormat/>
    <w:uiPriority w:val="99"/>
    <w:rPr>
      <w:rFonts w:hint="eastAsia" w:ascii="微软雅黑" w:hAnsi="微软雅黑" w:eastAsia="微软雅黑" w:cs="微软雅黑"/>
      <w:color w:val="0C5FC0"/>
      <w:sz w:val="18"/>
      <w:szCs w:val="18"/>
      <w:u w:val="none"/>
    </w:rPr>
  </w:style>
  <w:style w:type="character" w:styleId="13">
    <w:name w:val="Hyperlink"/>
    <w:basedOn w:val="11"/>
    <w:qFormat/>
    <w:uiPriority w:val="99"/>
    <w:rPr>
      <w:rFonts w:ascii="微软雅黑" w:hAnsi="微软雅黑" w:eastAsia="微软雅黑" w:cs="微软雅黑"/>
      <w:color w:val="0C5FC0"/>
      <w:sz w:val="18"/>
      <w:szCs w:val="18"/>
      <w:u w:val="none"/>
    </w:rPr>
  </w:style>
  <w:style w:type="character" w:customStyle="1" w:styleId="14">
    <w:name w:val="标题 1 字符"/>
    <w:basedOn w:val="11"/>
    <w:link w:val="2"/>
    <w:qFormat/>
    <w:locked/>
    <w:uiPriority w:val="9"/>
    <w:rPr>
      <w:rFonts w:ascii="Arial" w:hAnsi="Arial" w:cs="Times New Roman"/>
      <w:b/>
      <w:bCs/>
      <w:color w:val="000000"/>
      <w:kern w:val="44"/>
      <w:sz w:val="44"/>
      <w:szCs w:val="44"/>
    </w:rPr>
  </w:style>
  <w:style w:type="character" w:customStyle="1" w:styleId="15">
    <w:name w:val="标题 2 字符"/>
    <w:basedOn w:val="11"/>
    <w:link w:val="3"/>
    <w:semiHidden/>
    <w:qFormat/>
    <w:locked/>
    <w:uiPriority w:val="9"/>
    <w:rPr>
      <w:rFonts w:cs="Times New Roman" w:asciiTheme="majorHAnsi" w:hAnsiTheme="majorHAnsi" w:eastAsiaTheme="majorEastAsia"/>
      <w:b/>
      <w:bCs/>
      <w:color w:val="000000"/>
      <w:kern w:val="0"/>
      <w:sz w:val="32"/>
      <w:szCs w:val="32"/>
    </w:rPr>
  </w:style>
  <w:style w:type="character" w:customStyle="1" w:styleId="16">
    <w:name w:val="标题 3 字符"/>
    <w:basedOn w:val="11"/>
    <w:link w:val="4"/>
    <w:semiHidden/>
    <w:qFormat/>
    <w:locked/>
    <w:uiPriority w:val="9"/>
    <w:rPr>
      <w:rFonts w:ascii="Arial" w:hAnsi="Arial" w:cs="Times New Roman"/>
      <w:b/>
      <w:bCs/>
      <w:color w:val="000000"/>
      <w:kern w:val="0"/>
      <w:sz w:val="32"/>
      <w:szCs w:val="32"/>
    </w:rPr>
  </w:style>
  <w:style w:type="character" w:customStyle="1" w:styleId="17">
    <w:name w:val="页脚 字符"/>
    <w:basedOn w:val="11"/>
    <w:link w:val="6"/>
    <w:semiHidden/>
    <w:qFormat/>
    <w:locked/>
    <w:uiPriority w:val="99"/>
    <w:rPr>
      <w:rFonts w:ascii="Arial" w:hAnsi="Arial" w:cs="Times New Roman"/>
      <w:color w:val="000000"/>
      <w:kern w:val="0"/>
      <w:sz w:val="18"/>
      <w:szCs w:val="18"/>
    </w:rPr>
  </w:style>
  <w:style w:type="character" w:customStyle="1" w:styleId="18">
    <w:name w:val="页眉 字符"/>
    <w:basedOn w:val="11"/>
    <w:link w:val="7"/>
    <w:qFormat/>
    <w:uiPriority w:val="99"/>
    <w:rPr>
      <w:rFonts w:ascii="Arial" w:hAnsi="Arial"/>
      <w:color w:val="000000"/>
      <w:kern w:val="0"/>
      <w:sz w:val="18"/>
      <w:szCs w:val="18"/>
    </w:rPr>
  </w:style>
  <w:style w:type="table" w:customStyle="1" w:styleId="19">
    <w:name w:val="Table Normal"/>
    <w:semiHidden/>
    <w:unhideWhenUsed/>
    <w:qFormat/>
    <w:uiPriority w:val="2"/>
    <w:tblPr>
      <w:tblCellMar>
        <w:top w:w="0" w:type="dxa"/>
        <w:left w:w="0" w:type="dxa"/>
        <w:bottom w:w="0" w:type="dxa"/>
        <w:right w:w="0" w:type="dxa"/>
      </w:tblCellMar>
    </w:tblPr>
  </w:style>
  <w:style w:type="character" w:customStyle="1" w:styleId="20">
    <w:name w:val="l-btn-text"/>
    <w:basedOn w:val="11"/>
    <w:qFormat/>
    <w:uiPriority w:val="0"/>
    <w:rPr>
      <w:sz w:val="18"/>
      <w:szCs w:val="18"/>
      <w:vertAlign w:val="baseline"/>
    </w:rPr>
  </w:style>
  <w:style w:type="character" w:customStyle="1" w:styleId="21">
    <w:name w:val="l-btn-left"/>
    <w:basedOn w:val="11"/>
    <w:qFormat/>
    <w:uiPriority w:val="0"/>
  </w:style>
  <w:style w:type="character" w:customStyle="1" w:styleId="22">
    <w:name w:val="l-btn-left1"/>
    <w:basedOn w:val="11"/>
    <w:qFormat/>
    <w:uiPriority w:val="0"/>
  </w:style>
  <w:style w:type="character" w:customStyle="1" w:styleId="23">
    <w:name w:val="l-btn-left2"/>
    <w:basedOn w:val="11"/>
    <w:qFormat/>
    <w:uiPriority w:val="0"/>
  </w:style>
  <w:style w:type="character" w:customStyle="1" w:styleId="24">
    <w:name w:val="l-btn-left3"/>
    <w:basedOn w:val="11"/>
    <w:qFormat/>
    <w:uiPriority w:val="0"/>
  </w:style>
  <w:style w:type="character" w:customStyle="1" w:styleId="25">
    <w:name w:val="l-btn-icon-left"/>
    <w:basedOn w:val="11"/>
    <w:qFormat/>
    <w:uiPriority w:val="0"/>
  </w:style>
  <w:style w:type="character" w:customStyle="1" w:styleId="26">
    <w:name w:val="l-btn-icon-right"/>
    <w:basedOn w:val="11"/>
    <w:qFormat/>
    <w:uiPriority w:val="0"/>
  </w:style>
  <w:style w:type="character" w:customStyle="1" w:styleId="27">
    <w:name w:val="l-btn-empty"/>
    <w:basedOn w:val="11"/>
    <w:qFormat/>
    <w:uiPriority w:val="0"/>
  </w:style>
  <w:style w:type="character" w:customStyle="1" w:styleId="28">
    <w:name w:val="l-btn-left4"/>
    <w:basedOn w:val="11"/>
    <w:qFormat/>
    <w:uiPriority w:val="0"/>
  </w:style>
  <w:style w:type="character" w:customStyle="1" w:styleId="29">
    <w:name w:val="l-btn-left5"/>
    <w:basedOn w:val="11"/>
    <w:qFormat/>
    <w:uiPriority w:val="0"/>
  </w:style>
  <w:style w:type="table" w:customStyle="1" w:styleId="30">
    <w:name w:val="Table Normal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31">
    <w:name w:val="Table Normal2"/>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32">
    <w:name w:val="Table Paragraph"/>
    <w:basedOn w:val="1"/>
    <w:qFormat/>
    <w:uiPriority w:val="1"/>
    <w:pPr>
      <w:adjustRightInd/>
    </w:pPr>
    <w:rPr>
      <w:rFonts w:ascii="宋体" w:hAnsi="宋体" w:cs="宋体"/>
      <w:color w:val="auto"/>
      <w:sz w:val="22"/>
      <w:szCs w:val="22"/>
    </w:rPr>
  </w:style>
  <w:style w:type="character" w:customStyle="1" w:styleId="33">
    <w:name w:val="正文文本 字符"/>
    <w:basedOn w:val="11"/>
    <w:link w:val="5"/>
    <w:qFormat/>
    <w:uiPriority w:val="99"/>
    <w:rPr>
      <w:rFonts w:ascii="Arial" w:hAnsi="Arial"/>
      <w:color w:val="000000"/>
      <w:sz w:val="24"/>
      <w:szCs w:val="24"/>
    </w:rPr>
  </w:style>
  <w:style w:type="table" w:customStyle="1" w:styleId="34">
    <w:name w:val="Table Normal3"/>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130D54-92C8-4645-A717-F4FE9B9C7A60}">
  <ds:schemaRefs/>
</ds:datastoreItem>
</file>

<file path=docProps/app.xml><?xml version="1.0" encoding="utf-8"?>
<Properties xmlns="http://schemas.openxmlformats.org/officeDocument/2006/extended-properties" xmlns:vt="http://schemas.openxmlformats.org/officeDocument/2006/docPropsVTypes">
  <Template>Normal</Template>
  <Pages>8</Pages>
  <Words>1204</Words>
  <Characters>1311</Characters>
  <Lines>55</Lines>
  <Paragraphs>15</Paragraphs>
  <TotalTime>4</TotalTime>
  <ScaleCrop>false</ScaleCrop>
  <LinksUpToDate>false</LinksUpToDate>
  <CharactersWithSpaces>1388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2024-12-04T09:48:00Z</dcterms:created>
  <dc:creator>admin</dc:creator>
  <cp:lastModifiedBy>admin</cp:lastModifiedBy>
  <cp:lastPrinted>2025-01-16T02:45:00Z</cp:lastPrinted>
  <dcterms:modified xsi:type="dcterms:W3CDTF">2025-02-27T09:05:25Z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607565018EC24AEC8B165D34525EFE87_13</vt:lpwstr>
  </property>
  <property fmtid="{D5CDD505-2E9C-101B-9397-08002B2CF9AE}" pid="4" name="KSORubyTemplateID" linkTarget="0">
    <vt:lpwstr>6</vt:lpwstr>
  </property>
</Properties>
</file>