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jc w:val="left"/>
        <w:outlineLvl w:val="0"/>
        <w:rPr>
          <w:rFonts w:ascii="黑体" w:hAnsi="黑体" w:eastAsia="黑体"/>
          <w:b/>
          <w:sz w:val="32"/>
        </w:rPr>
      </w:pPr>
      <w:r>
        <w:rPr>
          <w:rFonts w:hint="eastAsia" w:eastAsia="黑体"/>
          <w:sz w:val="32"/>
          <w:szCs w:val="36"/>
        </w:rPr>
        <w:t>附件</w:t>
      </w:r>
      <w:r>
        <w:rPr>
          <w:rFonts w:eastAsia="黑体"/>
          <w:sz w:val="32"/>
          <w:szCs w:val="36"/>
        </w:rPr>
        <w:t>2</w:t>
      </w:r>
    </w:p>
    <w:p>
      <w:pPr>
        <w:spacing w:line="480" w:lineRule="auto"/>
        <w:ind w:right="28"/>
        <w:rPr>
          <w:rFonts w:ascii="仿宋_GB2312" w:hAnsi="方正小标宋_GBK" w:eastAsia="仿宋_GB2312"/>
          <w:sz w:val="28"/>
          <w:szCs w:val="28"/>
        </w:rPr>
      </w:pPr>
    </w:p>
    <w:p>
      <w:pPr>
        <w:spacing w:line="480" w:lineRule="auto"/>
        <w:ind w:right="28"/>
        <w:jc w:val="center"/>
        <w:rPr>
          <w:rFonts w:ascii="方正小标宋简体" w:hAnsi="方正小标宋_GBK" w:eastAsia="方正小标宋简体"/>
          <w:sz w:val="44"/>
          <w:szCs w:val="44"/>
        </w:rPr>
      </w:pPr>
      <w:r>
        <w:rPr>
          <w:rFonts w:hint="eastAsia" w:ascii="方正小标宋简体" w:hAnsi="方正小标宋_GBK" w:eastAsia="方正小标宋简体"/>
          <w:kern w:val="0"/>
          <w:sz w:val="44"/>
          <w:szCs w:val="44"/>
        </w:rPr>
        <w:t>广东省本科高校线上一流本科课程申报书</w:t>
      </w:r>
    </w:p>
    <w:p>
      <w:pPr>
        <w:spacing w:line="520" w:lineRule="exact"/>
        <w:ind w:right="26"/>
        <w:jc w:val="center"/>
        <w:rPr>
          <w:rFonts w:ascii="黑体" w:hAnsi="黑体" w:eastAsia="黑体"/>
          <w:sz w:val="36"/>
          <w:szCs w:val="36"/>
        </w:rPr>
      </w:pPr>
    </w:p>
    <w:p>
      <w:pPr>
        <w:spacing w:line="520" w:lineRule="exact"/>
        <w:ind w:right="26"/>
        <w:jc w:val="center"/>
        <w:rPr>
          <w:rFonts w:ascii="黑体" w:hAnsi="黑体" w:eastAsia="黑体"/>
          <w:sz w:val="36"/>
          <w:szCs w:val="36"/>
        </w:rPr>
      </w:pPr>
    </w:p>
    <w:p>
      <w:pPr>
        <w:spacing w:line="520" w:lineRule="exact"/>
        <w:ind w:right="26"/>
        <w:jc w:val="center"/>
        <w:rPr>
          <w:rFonts w:ascii="黑体" w:hAnsi="黑体" w:eastAsia="黑体"/>
          <w:sz w:val="36"/>
          <w:szCs w:val="36"/>
        </w:rPr>
      </w:pPr>
    </w:p>
    <w:p>
      <w:pPr>
        <w:spacing w:line="600" w:lineRule="exact"/>
        <w:ind w:right="28"/>
        <w:rPr>
          <w:rFonts w:ascii="黑体" w:hAnsi="黑体" w:eastAsia="黑体"/>
          <w:sz w:val="32"/>
          <w:szCs w:val="36"/>
          <w:u w:val="single"/>
        </w:rPr>
      </w:pPr>
    </w:p>
    <w:p>
      <w:pPr>
        <w:spacing w:line="700" w:lineRule="exact"/>
        <w:ind w:right="28" w:firstLine="320" w:firstLineChars="100"/>
        <w:rPr>
          <w:rFonts w:ascii="黑体" w:hAnsi="黑体" w:eastAsia="黑体"/>
          <w:sz w:val="32"/>
          <w:szCs w:val="36"/>
        </w:rPr>
      </w:pPr>
      <w:r>
        <w:rPr>
          <w:rFonts w:hint="eastAsia" w:ascii="黑体" w:hAnsi="黑体" w:eastAsia="黑体"/>
          <w:sz w:val="32"/>
          <w:szCs w:val="36"/>
        </w:rPr>
        <w:t>课程名称：</w:t>
      </w:r>
    </w:p>
    <w:p>
      <w:pPr>
        <w:spacing w:line="700" w:lineRule="exact"/>
        <w:ind w:right="28" w:firstLine="320" w:firstLineChars="100"/>
        <w:rPr>
          <w:rFonts w:ascii="黑体" w:hAnsi="黑体" w:eastAsia="黑体"/>
          <w:sz w:val="32"/>
          <w:szCs w:val="36"/>
        </w:rPr>
      </w:pPr>
      <w:r>
        <w:rPr>
          <w:rFonts w:hint="eastAsia" w:ascii="黑体" w:hAnsi="黑体" w:eastAsia="黑体"/>
          <w:sz w:val="32"/>
          <w:szCs w:val="36"/>
        </w:rPr>
        <w:t>课程负责人：</w:t>
      </w:r>
    </w:p>
    <w:p>
      <w:pPr>
        <w:spacing w:line="700" w:lineRule="exact"/>
        <w:ind w:right="28" w:firstLine="320" w:firstLineChars="100"/>
        <w:rPr>
          <w:rFonts w:ascii="黑体" w:hAnsi="黑体" w:eastAsia="黑体"/>
          <w:sz w:val="32"/>
          <w:szCs w:val="36"/>
        </w:rPr>
      </w:pPr>
      <w:r>
        <w:rPr>
          <w:rFonts w:hint="eastAsia" w:ascii="黑体" w:hAnsi="黑体" w:eastAsia="黑体"/>
          <w:sz w:val="32"/>
          <w:szCs w:val="36"/>
        </w:rPr>
        <w:t>联系电话：</w:t>
      </w:r>
    </w:p>
    <w:p>
      <w:pPr>
        <w:spacing w:line="700" w:lineRule="exact"/>
        <w:ind w:right="28" w:firstLine="320" w:firstLineChars="100"/>
        <w:rPr>
          <w:rFonts w:ascii="黑体" w:hAnsi="黑体" w:eastAsia="黑体"/>
          <w:sz w:val="32"/>
          <w:szCs w:val="36"/>
        </w:rPr>
      </w:pPr>
      <w:r>
        <w:rPr>
          <w:rFonts w:hint="eastAsia" w:ascii="黑体" w:hAnsi="黑体" w:eastAsia="黑体"/>
          <w:sz w:val="32"/>
          <w:szCs w:val="36"/>
        </w:rPr>
        <w:t>主要开课平台：</w:t>
      </w:r>
    </w:p>
    <w:p>
      <w:pPr>
        <w:spacing w:line="700" w:lineRule="exact"/>
        <w:ind w:right="28" w:firstLine="320" w:firstLineChars="100"/>
        <w:rPr>
          <w:rFonts w:ascii="黑体" w:hAnsi="黑体" w:eastAsia="黑体"/>
          <w:sz w:val="32"/>
          <w:szCs w:val="36"/>
        </w:rPr>
      </w:pPr>
      <w:r>
        <w:rPr>
          <w:rFonts w:hint="eastAsia" w:ascii="黑体" w:hAnsi="黑体" w:eastAsia="黑体"/>
          <w:sz w:val="32"/>
          <w:szCs w:val="36"/>
        </w:rPr>
        <w:t>申报课程学校：</w:t>
      </w:r>
    </w:p>
    <w:p>
      <w:pPr>
        <w:spacing w:line="700" w:lineRule="exact"/>
        <w:ind w:right="28" w:firstLine="320" w:firstLineChars="100"/>
        <w:rPr>
          <w:rFonts w:ascii="黑体" w:hAnsi="黑体" w:eastAsia="黑体"/>
          <w:sz w:val="32"/>
          <w:szCs w:val="36"/>
        </w:rPr>
      </w:pPr>
      <w:r>
        <w:rPr>
          <w:rFonts w:hint="eastAsia" w:ascii="黑体" w:hAnsi="黑体" w:eastAsia="黑体"/>
          <w:sz w:val="32"/>
          <w:szCs w:val="36"/>
        </w:rPr>
        <w:t>专业类代码：</w:t>
      </w:r>
    </w:p>
    <w:p>
      <w:pPr>
        <w:spacing w:line="700" w:lineRule="exact"/>
        <w:ind w:right="28" w:firstLine="320" w:firstLineChars="100"/>
        <w:rPr>
          <w:rFonts w:ascii="黑体" w:hAnsi="黑体" w:eastAsia="黑体"/>
          <w:sz w:val="32"/>
          <w:szCs w:val="36"/>
        </w:rPr>
      </w:pPr>
      <w:r>
        <w:rPr>
          <w:rFonts w:hint="eastAsia" w:ascii="黑体" w:hAnsi="黑体" w:eastAsia="黑体"/>
          <w:sz w:val="32"/>
          <w:szCs w:val="36"/>
        </w:rPr>
        <w:t>申报日期：</w:t>
      </w:r>
    </w:p>
    <w:p>
      <w:pPr>
        <w:spacing w:line="600" w:lineRule="exact"/>
        <w:ind w:right="28"/>
        <w:rPr>
          <w:rFonts w:ascii="仿宋_GB2312" w:hAnsi="黑体" w:eastAsia="仿宋_GB2312"/>
          <w:sz w:val="32"/>
          <w:szCs w:val="36"/>
          <w:u w:val="single"/>
        </w:rPr>
      </w:pPr>
    </w:p>
    <w:p>
      <w:pPr>
        <w:spacing w:line="600" w:lineRule="exact"/>
        <w:ind w:right="28"/>
        <w:rPr>
          <w:rFonts w:ascii="仿宋_GB2312" w:hAnsi="黑体" w:eastAsia="仿宋_GB2312"/>
          <w:sz w:val="32"/>
          <w:szCs w:val="36"/>
          <w:u w:val="single"/>
        </w:rPr>
      </w:pPr>
    </w:p>
    <w:p>
      <w:pPr>
        <w:spacing w:line="600" w:lineRule="exact"/>
        <w:ind w:right="28"/>
        <w:rPr>
          <w:rFonts w:ascii="仿宋_GB2312" w:hAnsi="黑体" w:eastAsia="仿宋_GB2312"/>
          <w:sz w:val="32"/>
          <w:szCs w:val="36"/>
          <w:u w:val="single"/>
        </w:rPr>
      </w:pPr>
    </w:p>
    <w:p>
      <w:pPr>
        <w:spacing w:line="600" w:lineRule="exact"/>
        <w:ind w:right="28"/>
        <w:rPr>
          <w:rFonts w:ascii="仿宋_GB2312" w:hAnsi="黑体" w:eastAsia="仿宋_GB2312"/>
          <w:sz w:val="32"/>
          <w:szCs w:val="36"/>
          <w:u w:val="single"/>
        </w:rPr>
      </w:pPr>
    </w:p>
    <w:p>
      <w:pPr>
        <w:snapToGrid w:val="0"/>
        <w:spacing w:line="240" w:lineRule="atLeast"/>
        <w:jc w:val="center"/>
        <w:rPr>
          <w:rFonts w:ascii="黑体" w:hAnsi="黑体" w:eastAsia="黑体"/>
          <w:sz w:val="32"/>
        </w:rPr>
      </w:pPr>
      <w:r>
        <w:rPr>
          <w:rFonts w:hint="eastAsia" w:ascii="黑体" w:hAnsi="黑体" w:eastAsia="黑体"/>
          <w:sz w:val="32"/>
        </w:rPr>
        <w:t>广东省教育厅</w:t>
      </w:r>
      <w:r>
        <w:rPr>
          <w:rFonts w:ascii="黑体" w:hAnsi="黑体" w:eastAsia="黑体"/>
          <w:sz w:val="32"/>
        </w:rPr>
        <w:t>制</w:t>
      </w:r>
    </w:p>
    <w:p>
      <w:pPr>
        <w:snapToGrid w:val="0"/>
        <w:spacing w:line="240" w:lineRule="atLeast"/>
        <w:jc w:val="center"/>
        <w:rPr>
          <w:rFonts w:ascii="黑体" w:hAnsi="黑体" w:eastAsia="黑体"/>
          <w:sz w:val="28"/>
        </w:rPr>
      </w:pPr>
      <w:r>
        <w:rPr>
          <w:rFonts w:ascii="黑体" w:hAnsi="黑体" w:eastAsia="黑体"/>
          <w:sz w:val="32"/>
          <w:szCs w:val="32"/>
        </w:rPr>
        <w:t>二○二</w:t>
      </w:r>
      <w:r>
        <w:rPr>
          <w:rFonts w:hint="eastAsia" w:ascii="黑体" w:hAnsi="黑体" w:eastAsia="黑体"/>
          <w:sz w:val="32"/>
          <w:szCs w:val="32"/>
        </w:rPr>
        <w:t>一年十二</w:t>
      </w:r>
      <w:r>
        <w:rPr>
          <w:rFonts w:ascii="黑体" w:hAnsi="黑体" w:eastAsia="黑体"/>
          <w:sz w:val="32"/>
          <w:szCs w:val="32"/>
        </w:rPr>
        <w:t>月</w:t>
      </w:r>
    </w:p>
    <w:p>
      <w:pPr>
        <w:snapToGrid w:val="0"/>
        <w:spacing w:line="560" w:lineRule="exact"/>
        <w:jc w:val="center"/>
        <w:rPr>
          <w:rFonts w:ascii="方正小标宋简体" w:hAnsi="仿宋_GB2312" w:eastAsia="方正小标宋简体" w:cs="仿宋_GB2312"/>
          <w:sz w:val="36"/>
          <w:szCs w:val="36"/>
        </w:rPr>
      </w:pPr>
      <w:r>
        <w:rPr>
          <w:rFonts w:hint="eastAsia" w:ascii="方正小标宋简体" w:hAnsi="仿宋_GB2312" w:eastAsia="方正小标宋简体" w:cs="仿宋_GB2312"/>
          <w:sz w:val="36"/>
          <w:szCs w:val="36"/>
        </w:rPr>
        <w:t>填表说明</w:t>
      </w:r>
    </w:p>
    <w:p>
      <w:pPr>
        <w:snapToGrid w:val="0"/>
        <w:spacing w:line="560" w:lineRule="exact"/>
        <w:jc w:val="center"/>
        <w:rPr>
          <w:rFonts w:ascii="黑体" w:hAnsi="黑体" w:eastAsia="黑体"/>
          <w:sz w:val="28"/>
        </w:rPr>
      </w:pPr>
    </w:p>
    <w:p>
      <w:pPr>
        <w:spacing w:line="560" w:lineRule="exact"/>
        <w:rPr>
          <w:rFonts w:ascii="仿宋_GB2312" w:hAnsi="仿宋" w:eastAsia="仿宋_GB2312"/>
          <w:sz w:val="32"/>
          <w:szCs w:val="32"/>
        </w:rPr>
      </w:pPr>
      <w:r>
        <w:rPr>
          <w:rFonts w:hint="eastAsia" w:ascii="仿宋_GB2312" w:hAnsi="仿宋" w:eastAsia="仿宋_GB2312"/>
          <w:sz w:val="32"/>
          <w:szCs w:val="32"/>
        </w:rPr>
        <w:t>1.开课平台是指提供面向高校和社会开放学习服务的公开课程平台。</w:t>
      </w:r>
    </w:p>
    <w:p>
      <w:pPr>
        <w:adjustRightInd w:val="0"/>
        <w:snapToGrid w:val="0"/>
        <w:spacing w:line="560" w:lineRule="exact"/>
        <w:rPr>
          <w:rFonts w:ascii="仿宋_GB2312" w:hAnsi="仿宋" w:eastAsia="仿宋_GB2312"/>
          <w:sz w:val="32"/>
          <w:szCs w:val="32"/>
        </w:rPr>
      </w:pPr>
      <w:r>
        <w:rPr>
          <w:rFonts w:hint="eastAsia" w:ascii="仿宋_GB2312" w:hAnsi="仿宋" w:eastAsia="仿宋_GB2312"/>
          <w:sz w:val="32"/>
          <w:szCs w:val="32"/>
        </w:rPr>
        <w:t>2.申报课程名称、课程团队主要成员须与平台显示情况一致，课程负责人所在单位与申报课程学校一致。</w:t>
      </w:r>
    </w:p>
    <w:p>
      <w:pPr>
        <w:adjustRightInd w:val="0"/>
        <w:snapToGrid w:val="0"/>
        <w:spacing w:line="560" w:lineRule="exact"/>
        <w:rPr>
          <w:rFonts w:ascii="仿宋_GB2312" w:hAnsi="仿宋" w:eastAsia="仿宋_GB2312"/>
          <w:sz w:val="32"/>
          <w:szCs w:val="32"/>
        </w:rPr>
      </w:pPr>
      <w:r>
        <w:rPr>
          <w:rFonts w:hint="eastAsia" w:ascii="仿宋_GB2312" w:hAnsi="仿宋" w:eastAsia="仿宋_GB2312"/>
          <w:sz w:val="32"/>
          <w:szCs w:val="32"/>
        </w:rPr>
        <w:t>3.课程性质可根据实际情况选择，可多选。</w:t>
      </w:r>
    </w:p>
    <w:p>
      <w:pPr>
        <w:adjustRightInd w:val="0"/>
        <w:snapToGrid w:val="0"/>
        <w:spacing w:line="560" w:lineRule="exact"/>
        <w:rPr>
          <w:rFonts w:ascii="仿宋_GB2312" w:hAnsi="仿宋" w:eastAsia="仿宋_GB2312"/>
          <w:sz w:val="32"/>
          <w:szCs w:val="32"/>
        </w:rPr>
      </w:pPr>
      <w:r>
        <w:rPr>
          <w:rFonts w:hint="eastAsia" w:ascii="仿宋_GB2312" w:hAnsi="仿宋" w:eastAsia="仿宋_GB2312"/>
          <w:sz w:val="32"/>
          <w:szCs w:val="32"/>
        </w:rPr>
        <w:t xml:space="preserve">4.申报课程在多个平台开课的，只能选择一个主要平台申报。多个平台的有关数据可按平台分别提供“课程数据信息表”（附件2）。 </w:t>
      </w:r>
    </w:p>
    <w:p>
      <w:pPr>
        <w:spacing w:line="560" w:lineRule="exact"/>
        <w:rPr>
          <w:rFonts w:ascii="仿宋_GB2312" w:hAnsi="仿宋" w:eastAsia="仿宋_GB2312"/>
          <w:sz w:val="32"/>
          <w:szCs w:val="32"/>
        </w:rPr>
      </w:pPr>
      <w:r>
        <w:rPr>
          <w:rFonts w:hint="eastAsia" w:ascii="仿宋_GB2312" w:hAnsi="仿宋" w:eastAsia="仿宋_GB2312"/>
          <w:sz w:val="32"/>
          <w:szCs w:val="32"/>
        </w:rPr>
        <w:t>5.因课时较长而分段在线开课、并由不同负责人主持的申报课程，可多人联合申报同一门课程。</w:t>
      </w:r>
    </w:p>
    <w:p>
      <w:pPr>
        <w:spacing w:line="560" w:lineRule="exact"/>
        <w:rPr>
          <w:rFonts w:ascii="仿宋_GB2312" w:hAnsi="仿宋" w:eastAsia="仿宋_GB2312"/>
          <w:sz w:val="32"/>
          <w:szCs w:val="32"/>
        </w:rPr>
      </w:pPr>
      <w:r>
        <w:rPr>
          <w:rFonts w:hint="eastAsia" w:ascii="仿宋_GB2312" w:hAnsi="仿宋" w:eastAsia="仿宋_GB2312"/>
          <w:sz w:val="32"/>
          <w:szCs w:val="32"/>
        </w:rPr>
        <w:t>6.专业类代码指《</w:t>
      </w:r>
      <w:r>
        <w:fldChar w:fldCharType="begin"/>
      </w:r>
      <w:r>
        <w:instrText xml:space="preserve"> HYPERLINK "https://www.baidu.com/link?url=tyldikOLP5HQvU3-vXGGy6EVG8t1iLPvDJGqf73uqjyz_xUDlSJvm_Eb1NXMT8rDbDHMAPpTmC7-e8GDA-kSSq&amp;wd=&amp;eqid=b0c3be6300045da9000000065e79650d" \t "https://www.baidu.com/_blank" </w:instrText>
      </w:r>
      <w:r>
        <w:fldChar w:fldCharType="separate"/>
      </w:r>
      <w:r>
        <w:rPr>
          <w:rFonts w:ascii="仿宋_GB2312" w:hAnsi="仿宋" w:eastAsia="仿宋_GB2312"/>
          <w:sz w:val="32"/>
          <w:szCs w:val="32"/>
        </w:rPr>
        <w:t>普通高等学校本科专业目录</w:t>
      </w:r>
      <w:r>
        <w:rPr>
          <w:rFonts w:hint="eastAsia" w:ascii="仿宋_GB2312" w:hAnsi="仿宋" w:eastAsia="仿宋_GB2312"/>
          <w:sz w:val="32"/>
          <w:szCs w:val="32"/>
        </w:rPr>
        <w:t>（</w:t>
      </w:r>
      <w:r>
        <w:rPr>
          <w:rFonts w:ascii="仿宋_GB2312" w:hAnsi="仿宋" w:eastAsia="仿宋_GB2312"/>
          <w:sz w:val="32"/>
          <w:szCs w:val="32"/>
        </w:rPr>
        <w:t>202</w:t>
      </w:r>
      <w:r>
        <w:rPr>
          <w:rFonts w:hint="eastAsia" w:ascii="仿宋_GB2312" w:hAnsi="仿宋" w:eastAsia="仿宋_GB2312"/>
          <w:sz w:val="32"/>
          <w:szCs w:val="32"/>
        </w:rPr>
        <w:t>0</w:t>
      </w:r>
      <w:r>
        <w:rPr>
          <w:rFonts w:ascii="仿宋_GB2312" w:hAnsi="仿宋" w:eastAsia="仿宋_GB2312"/>
          <w:sz w:val="32"/>
          <w:szCs w:val="32"/>
        </w:rPr>
        <w:t>)</w:t>
      </w:r>
      <w:r>
        <w:rPr>
          <w:rFonts w:ascii="仿宋_GB2312" w:hAnsi="仿宋" w:eastAsia="仿宋_GB2312"/>
          <w:sz w:val="32"/>
          <w:szCs w:val="32"/>
        </w:rPr>
        <w:fldChar w:fldCharType="end"/>
      </w:r>
      <w:r>
        <w:rPr>
          <w:rFonts w:hint="eastAsia" w:ascii="仿宋_GB2312" w:hAnsi="仿宋" w:eastAsia="仿宋_GB2312"/>
          <w:sz w:val="32"/>
          <w:szCs w:val="32"/>
        </w:rPr>
        <w:t>》中的专业类代码（四位数字）。没有对应学科专业的课程，填写“0000”。</w:t>
      </w:r>
    </w:p>
    <w:p>
      <w:pPr>
        <w:spacing w:line="560" w:lineRule="exact"/>
        <w:rPr>
          <w:rFonts w:ascii="仿宋_GB2312" w:hAnsi="仿宋" w:eastAsia="仿宋_GB2312"/>
          <w:sz w:val="32"/>
          <w:szCs w:val="32"/>
        </w:rPr>
      </w:pPr>
      <w:r>
        <w:rPr>
          <w:rFonts w:hint="eastAsia" w:ascii="仿宋_GB2312" w:hAnsi="仿宋" w:eastAsia="仿宋_GB2312"/>
          <w:sz w:val="32"/>
          <w:szCs w:val="32"/>
        </w:rPr>
        <w:t>7.文本中的中外文名词第一次出现时，要写清全称和缩写，再次出现时可以使用缩写。</w:t>
      </w:r>
    </w:p>
    <w:p>
      <w:pPr>
        <w:spacing w:line="560" w:lineRule="exact"/>
        <w:rPr>
          <w:rFonts w:ascii="仿宋_GB2312" w:hAnsi="仿宋" w:eastAsia="仿宋_GB2312"/>
          <w:sz w:val="32"/>
          <w:szCs w:val="32"/>
        </w:rPr>
      </w:pPr>
      <w:r>
        <w:rPr>
          <w:rFonts w:hint="eastAsia" w:ascii="仿宋_GB2312" w:hAnsi="仿宋" w:eastAsia="仿宋_GB2312"/>
          <w:sz w:val="32"/>
          <w:szCs w:val="32"/>
        </w:rPr>
        <w:t>8.涉密课程或不能公开个人信息的涉密人员不得参与申报。</w:t>
      </w:r>
    </w:p>
    <w:p>
      <w:pPr>
        <w:spacing w:line="560" w:lineRule="exact"/>
        <w:rPr>
          <w:rFonts w:ascii="仿宋_GB2312" w:hAnsi="仿宋" w:eastAsia="仿宋_GB2312"/>
          <w:sz w:val="32"/>
          <w:szCs w:val="32"/>
        </w:rPr>
      </w:pPr>
    </w:p>
    <w:p>
      <w:pPr>
        <w:spacing w:line="560" w:lineRule="exact"/>
        <w:rPr>
          <w:rFonts w:ascii="仿宋_GB2312" w:hAnsi="仿宋" w:eastAsia="仿宋_GB2312"/>
          <w:sz w:val="32"/>
          <w:szCs w:val="32"/>
        </w:rPr>
      </w:pPr>
    </w:p>
    <w:p>
      <w:pPr>
        <w:widowControl/>
        <w:spacing w:line="560" w:lineRule="exact"/>
        <w:jc w:val="left"/>
        <w:rPr>
          <w:rFonts w:ascii="黑体" w:hAnsi="黑体" w:eastAsia="黑体"/>
          <w:sz w:val="24"/>
          <w:szCs w:val="24"/>
        </w:rPr>
      </w:pPr>
      <w:r>
        <w:br w:type="page"/>
      </w:r>
      <w:r>
        <w:rPr>
          <w:rFonts w:hint="eastAsia" w:ascii="黑体" w:hAnsi="黑体" w:eastAsia="黑体"/>
          <w:sz w:val="24"/>
          <w:szCs w:val="24"/>
        </w:rPr>
        <w:t>一、课程基本情况</w:t>
      </w:r>
    </w:p>
    <w:tbl>
      <w:tblPr>
        <w:tblStyle w:val="6"/>
        <w:tblW w:w="9214" w:type="dxa"/>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10"/>
        <w:gridCol w:w="3119"/>
        <w:gridCol w:w="1913"/>
        <w:gridCol w:w="17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410" w:type="dxa"/>
          </w:tcPr>
          <w:p>
            <w:pPr>
              <w:rPr>
                <w:rFonts w:ascii="仿宋_GB2312" w:hAnsi="黑体" w:eastAsia="仿宋_GB2312"/>
                <w:kern w:val="0"/>
                <w:sz w:val="24"/>
                <w:szCs w:val="24"/>
              </w:rPr>
            </w:pPr>
            <w:r>
              <w:rPr>
                <w:rFonts w:hint="eastAsia" w:ascii="仿宋_GB2312" w:hAnsi="黑体" w:eastAsia="仿宋_GB2312"/>
                <w:kern w:val="0"/>
                <w:sz w:val="24"/>
                <w:szCs w:val="24"/>
              </w:rPr>
              <w:t>课程名称</w:t>
            </w:r>
          </w:p>
        </w:tc>
        <w:tc>
          <w:tcPr>
            <w:tcW w:w="3119" w:type="dxa"/>
            <w:tcBorders>
              <w:right w:val="single" w:color="000000" w:sz="4" w:space="0"/>
            </w:tcBorders>
          </w:tcPr>
          <w:p>
            <w:pPr>
              <w:rPr>
                <w:rFonts w:ascii="仿宋_GB2312" w:hAnsi="黑体" w:eastAsia="仿宋_GB2312"/>
                <w:kern w:val="0"/>
                <w:sz w:val="24"/>
                <w:szCs w:val="24"/>
              </w:rPr>
            </w:pPr>
          </w:p>
        </w:tc>
        <w:tc>
          <w:tcPr>
            <w:tcW w:w="1913" w:type="dxa"/>
            <w:tcBorders>
              <w:left w:val="single" w:color="000000" w:sz="4" w:space="0"/>
            </w:tcBorders>
          </w:tcPr>
          <w:p>
            <w:pPr>
              <w:rPr>
                <w:rFonts w:ascii="仿宋_GB2312" w:hAnsi="黑体" w:eastAsia="仿宋_GB2312"/>
                <w:kern w:val="0"/>
                <w:sz w:val="24"/>
                <w:szCs w:val="24"/>
              </w:rPr>
            </w:pPr>
            <w:r>
              <w:rPr>
                <w:rFonts w:hint="eastAsia" w:ascii="仿宋_GB2312" w:hAnsi="仿宋_GB2312" w:eastAsia="仿宋_GB2312" w:cs="仿宋_GB2312"/>
                <w:kern w:val="0"/>
                <w:sz w:val="24"/>
                <w:szCs w:val="24"/>
              </w:rPr>
              <w:t>是否曾被推荐</w:t>
            </w:r>
          </w:p>
        </w:tc>
        <w:tc>
          <w:tcPr>
            <w:tcW w:w="1772" w:type="dxa"/>
          </w:tcPr>
          <w:p>
            <w:pPr>
              <w:rPr>
                <w:rFonts w:ascii="仿宋_GB2312" w:hAnsi="黑体" w:eastAsia="仿宋_GB2312"/>
                <w:kern w:val="0"/>
                <w:sz w:val="24"/>
                <w:szCs w:val="24"/>
              </w:rPr>
            </w:pPr>
            <w:r>
              <w:rPr>
                <w:rFonts w:hint="eastAsia" w:ascii="宋体" w:hAnsi="宋体"/>
                <w:kern w:val="0"/>
                <w:sz w:val="24"/>
                <w:szCs w:val="24"/>
              </w:rPr>
              <w:t>○</w:t>
            </w:r>
            <w:r>
              <w:rPr>
                <w:rFonts w:hint="eastAsia" w:ascii="仿宋_GB2312" w:hAnsi="宋体" w:eastAsia="仿宋_GB2312"/>
                <w:kern w:val="0"/>
                <w:sz w:val="24"/>
                <w:szCs w:val="24"/>
              </w:rPr>
              <w:t xml:space="preserve">是  </w:t>
            </w:r>
            <w:r>
              <w:rPr>
                <w:rFonts w:hint="eastAsia" w:ascii="宋体" w:hAnsi="宋体"/>
                <w:kern w:val="0"/>
                <w:sz w:val="24"/>
                <w:szCs w:val="24"/>
              </w:rPr>
              <w:t>○</w:t>
            </w:r>
            <w:r>
              <w:rPr>
                <w:rFonts w:hint="eastAsia" w:ascii="仿宋_GB2312" w:hAnsi="宋体" w:eastAsia="仿宋_GB2312"/>
                <w:kern w:val="0"/>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4" w:hRule="atLeast"/>
        </w:trPr>
        <w:tc>
          <w:tcPr>
            <w:tcW w:w="2410" w:type="dxa"/>
          </w:tcPr>
          <w:p>
            <w:pPr>
              <w:rPr>
                <w:rFonts w:ascii="仿宋_GB2312" w:hAnsi="黑体" w:eastAsia="仿宋_GB2312"/>
                <w:kern w:val="0"/>
                <w:sz w:val="24"/>
                <w:szCs w:val="24"/>
              </w:rPr>
            </w:pPr>
            <w:r>
              <w:rPr>
                <w:rFonts w:hint="eastAsia" w:ascii="仿宋_GB2312" w:hAnsi="黑体" w:eastAsia="仿宋_GB2312"/>
                <w:kern w:val="0"/>
                <w:sz w:val="24"/>
                <w:szCs w:val="24"/>
              </w:rPr>
              <w:t>课程编码（教务系统中的编码/选课代码）</w:t>
            </w:r>
          </w:p>
        </w:tc>
        <w:tc>
          <w:tcPr>
            <w:tcW w:w="6804" w:type="dxa"/>
            <w:gridSpan w:val="3"/>
          </w:tcPr>
          <w:p>
            <w:pPr>
              <w:rPr>
                <w:rFonts w:ascii="宋体" w:hAnsi="宋体"/>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410" w:type="dxa"/>
          </w:tcPr>
          <w:p>
            <w:pPr>
              <w:rPr>
                <w:rFonts w:ascii="仿宋_GB2312" w:hAnsi="黑体" w:eastAsia="仿宋_GB2312"/>
                <w:kern w:val="0"/>
                <w:sz w:val="24"/>
                <w:szCs w:val="24"/>
              </w:rPr>
            </w:pPr>
            <w:r>
              <w:rPr>
                <w:rFonts w:hint="eastAsia" w:ascii="仿宋_GB2312" w:hAnsi="黑体" w:eastAsia="仿宋_GB2312"/>
                <w:kern w:val="0"/>
                <w:sz w:val="24"/>
                <w:szCs w:val="24"/>
              </w:rPr>
              <w:t>课程负责人</w:t>
            </w:r>
          </w:p>
        </w:tc>
        <w:tc>
          <w:tcPr>
            <w:tcW w:w="6804" w:type="dxa"/>
            <w:gridSpan w:val="3"/>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410" w:type="dxa"/>
          </w:tcPr>
          <w:p>
            <w:pPr>
              <w:rPr>
                <w:rFonts w:ascii="仿宋_GB2312" w:hAnsi="黑体" w:eastAsia="仿宋_GB2312"/>
                <w:kern w:val="0"/>
                <w:sz w:val="24"/>
                <w:szCs w:val="24"/>
              </w:rPr>
            </w:pPr>
            <w:r>
              <w:rPr>
                <w:rFonts w:hint="eastAsia" w:ascii="仿宋_GB2312" w:hAnsi="黑体" w:eastAsia="仿宋_GB2312"/>
                <w:kern w:val="0"/>
                <w:sz w:val="24"/>
                <w:szCs w:val="24"/>
              </w:rPr>
              <w:t>负责人所在单位</w:t>
            </w:r>
          </w:p>
        </w:tc>
        <w:tc>
          <w:tcPr>
            <w:tcW w:w="6804" w:type="dxa"/>
            <w:gridSpan w:val="3"/>
          </w:tcPr>
          <w:p>
            <w:pPr>
              <w:rPr>
                <w:rFonts w:ascii="仿宋_GB2312" w:hAnsi="宋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410" w:type="dxa"/>
          </w:tcPr>
          <w:p>
            <w:pPr>
              <w:rPr>
                <w:rFonts w:ascii="仿宋_GB2312" w:hAnsi="黑体" w:eastAsia="仿宋_GB2312"/>
                <w:kern w:val="0"/>
                <w:sz w:val="24"/>
                <w:szCs w:val="24"/>
              </w:rPr>
            </w:pPr>
            <w:r>
              <w:rPr>
                <w:rFonts w:hint="eastAsia" w:ascii="仿宋_GB2312" w:hAnsi="黑体" w:eastAsia="仿宋_GB2312"/>
                <w:kern w:val="0"/>
                <w:sz w:val="24"/>
                <w:szCs w:val="24"/>
              </w:rPr>
              <w:t>课程对象</w:t>
            </w:r>
          </w:p>
        </w:tc>
        <w:tc>
          <w:tcPr>
            <w:tcW w:w="6804" w:type="dxa"/>
            <w:gridSpan w:val="3"/>
          </w:tcPr>
          <w:p>
            <w:pPr>
              <w:rPr>
                <w:rFonts w:ascii="仿宋_GB2312" w:hAnsi="宋体" w:eastAsia="仿宋_GB2312"/>
                <w:kern w:val="0"/>
                <w:sz w:val="24"/>
                <w:szCs w:val="24"/>
              </w:rPr>
            </w:pPr>
            <w:r>
              <w:rPr>
                <w:rFonts w:hint="eastAsia" w:ascii="仿宋_GB2312" w:hAnsi="宋体" w:eastAsia="仿宋_GB2312"/>
                <w:kern w:val="0"/>
                <w:sz w:val="24"/>
                <w:szCs w:val="24"/>
              </w:rPr>
              <w:t>□本科生课 □专科生课  □社会学习者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410" w:type="dxa"/>
          </w:tcPr>
          <w:p>
            <w:pPr>
              <w:rPr>
                <w:rFonts w:ascii="仿宋_GB2312" w:hAnsi="黑体" w:eastAsia="仿宋_GB2312"/>
                <w:kern w:val="0"/>
                <w:sz w:val="24"/>
                <w:szCs w:val="24"/>
              </w:rPr>
            </w:pPr>
            <w:r>
              <w:rPr>
                <w:rFonts w:hint="eastAsia" w:ascii="仿宋_GB2312" w:hAnsi="黑体" w:eastAsia="仿宋_GB2312"/>
                <w:kern w:val="0"/>
                <w:sz w:val="24"/>
                <w:szCs w:val="24"/>
              </w:rPr>
              <w:t>课程性质</w:t>
            </w:r>
          </w:p>
        </w:tc>
        <w:tc>
          <w:tcPr>
            <w:tcW w:w="6804" w:type="dxa"/>
            <w:gridSpan w:val="3"/>
          </w:tcPr>
          <w:p>
            <w:pPr>
              <w:rPr>
                <w:rFonts w:ascii="仿宋_GB2312" w:hAnsi="宋体" w:eastAsia="仿宋_GB2312"/>
                <w:kern w:val="0"/>
                <w:sz w:val="24"/>
                <w:szCs w:val="24"/>
              </w:rPr>
            </w:pPr>
            <w:r>
              <w:rPr>
                <w:rFonts w:hint="eastAsia" w:ascii="仿宋_GB2312" w:hAnsi="宋体" w:eastAsia="仿宋_GB2312"/>
                <w:kern w:val="0"/>
                <w:sz w:val="24"/>
                <w:szCs w:val="24"/>
              </w:rPr>
              <w:t>□高校学分认定课□社会学习者课程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8" w:hRule="atLeast"/>
        </w:trPr>
        <w:tc>
          <w:tcPr>
            <w:tcW w:w="2410" w:type="dxa"/>
            <w:vMerge w:val="restart"/>
            <w:vAlign w:val="center"/>
          </w:tcPr>
          <w:p>
            <w:pPr>
              <w:rPr>
                <w:rFonts w:ascii="仿宋_GB2312" w:hAnsi="黑体" w:eastAsia="仿宋_GB2312"/>
                <w:kern w:val="0"/>
                <w:sz w:val="24"/>
                <w:szCs w:val="24"/>
              </w:rPr>
            </w:pPr>
            <w:r>
              <w:rPr>
                <w:rFonts w:hint="eastAsia" w:ascii="仿宋_GB2312" w:hAnsi="黑体" w:eastAsia="仿宋_GB2312"/>
                <w:kern w:val="0"/>
                <w:sz w:val="24"/>
                <w:szCs w:val="24"/>
              </w:rPr>
              <w:t>课程类型</w:t>
            </w:r>
          </w:p>
        </w:tc>
        <w:tc>
          <w:tcPr>
            <w:tcW w:w="6804" w:type="dxa"/>
            <w:gridSpan w:val="3"/>
          </w:tcPr>
          <w:p>
            <w:pPr>
              <w:rPr>
                <w:rFonts w:ascii="仿宋_GB2312" w:hAnsi="宋体" w:eastAsia="仿宋_GB2312"/>
                <w:kern w:val="0"/>
                <w:sz w:val="24"/>
                <w:szCs w:val="24"/>
              </w:rPr>
            </w:pPr>
            <w:r>
              <w:rPr>
                <w:rFonts w:hint="eastAsia" w:ascii="宋体" w:hAnsi="宋体"/>
                <w:kern w:val="0"/>
                <w:sz w:val="24"/>
                <w:szCs w:val="24"/>
              </w:rPr>
              <w:t>○</w:t>
            </w:r>
            <w:r>
              <w:rPr>
                <w:rFonts w:hint="eastAsia" w:ascii="仿宋_GB2312" w:hAnsi="宋体" w:eastAsia="仿宋_GB2312"/>
                <w:kern w:val="0"/>
                <w:sz w:val="24"/>
                <w:szCs w:val="24"/>
              </w:rPr>
              <w:t xml:space="preserve">大学生文化素质教育课 </w:t>
            </w:r>
            <w:r>
              <w:rPr>
                <w:rFonts w:hint="eastAsia" w:ascii="宋体" w:hAnsi="宋体"/>
                <w:kern w:val="0"/>
                <w:sz w:val="24"/>
                <w:szCs w:val="24"/>
              </w:rPr>
              <w:t>○</w:t>
            </w:r>
            <w:r>
              <w:rPr>
                <w:rFonts w:hint="eastAsia" w:ascii="仿宋_GB2312" w:hAnsi="宋体" w:eastAsia="仿宋_GB2312"/>
                <w:kern w:val="0"/>
                <w:sz w:val="24"/>
                <w:szCs w:val="24"/>
              </w:rPr>
              <w:t xml:space="preserve">公共基础课 </w:t>
            </w:r>
            <w:r>
              <w:rPr>
                <w:rFonts w:hint="eastAsia" w:ascii="宋体" w:hAnsi="宋体"/>
                <w:kern w:val="0"/>
                <w:sz w:val="24"/>
                <w:szCs w:val="24"/>
              </w:rPr>
              <w:t>○</w:t>
            </w:r>
            <w:r>
              <w:rPr>
                <w:rFonts w:hint="eastAsia" w:ascii="仿宋_GB2312" w:hAnsi="宋体" w:eastAsia="仿宋_GB2312"/>
                <w:kern w:val="0"/>
                <w:sz w:val="24"/>
                <w:szCs w:val="24"/>
              </w:rPr>
              <w:t xml:space="preserve">专业课 </w:t>
            </w:r>
            <w:r>
              <w:rPr>
                <w:rFonts w:hint="eastAsia" w:ascii="宋体" w:hAnsi="宋体"/>
                <w:kern w:val="0"/>
                <w:sz w:val="24"/>
                <w:szCs w:val="24"/>
              </w:rPr>
              <w:t>○</w:t>
            </w:r>
            <w:r>
              <w:rPr>
                <w:rFonts w:hint="eastAsia" w:ascii="仿宋_GB2312" w:hAnsi="宋体" w:eastAsia="仿宋_GB2312"/>
                <w:kern w:val="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8" w:hRule="atLeast"/>
        </w:trPr>
        <w:tc>
          <w:tcPr>
            <w:tcW w:w="2410" w:type="dxa"/>
            <w:vMerge w:val="continue"/>
            <w:tcBorders>
              <w:bottom w:val="single" w:color="auto" w:sz="4" w:space="0"/>
            </w:tcBorders>
            <w:vAlign w:val="center"/>
          </w:tcPr>
          <w:p>
            <w:pPr>
              <w:rPr>
                <w:rFonts w:ascii="仿宋_GB2312" w:hAnsi="黑体" w:eastAsia="仿宋_GB2312"/>
                <w:kern w:val="0"/>
                <w:sz w:val="24"/>
                <w:szCs w:val="24"/>
              </w:rPr>
            </w:pPr>
          </w:p>
        </w:tc>
        <w:tc>
          <w:tcPr>
            <w:tcW w:w="6804" w:type="dxa"/>
            <w:gridSpan w:val="3"/>
          </w:tcPr>
          <w:p>
            <w:pPr>
              <w:rPr>
                <w:rFonts w:ascii="仿宋_GB2312" w:hAnsi="宋体" w:eastAsia="仿宋_GB2312"/>
                <w:kern w:val="0"/>
                <w:sz w:val="24"/>
                <w:szCs w:val="24"/>
              </w:rPr>
            </w:pPr>
            <w:r>
              <w:rPr>
                <w:rFonts w:hint="eastAsia" w:ascii="仿宋_GB2312" w:hAnsi="宋体" w:eastAsia="仿宋_GB2312"/>
                <w:kern w:val="0"/>
                <w:sz w:val="24"/>
                <w:szCs w:val="24"/>
              </w:rPr>
              <w:t xml:space="preserve">□思想政治理论课 □创新创业教育课 □教师教育课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8" w:hRule="atLeast"/>
        </w:trPr>
        <w:tc>
          <w:tcPr>
            <w:tcW w:w="2410" w:type="dxa"/>
            <w:tcBorders>
              <w:top w:val="single" w:color="auto" w:sz="4" w:space="0"/>
            </w:tcBorders>
            <w:vAlign w:val="center"/>
          </w:tcPr>
          <w:p>
            <w:pPr>
              <w:rPr>
                <w:rFonts w:ascii="仿宋_GB2312" w:hAnsi="黑体" w:eastAsia="仿宋_GB2312"/>
                <w:kern w:val="0"/>
                <w:sz w:val="24"/>
                <w:szCs w:val="24"/>
              </w:rPr>
            </w:pPr>
            <w:r>
              <w:rPr>
                <w:rFonts w:hint="eastAsia" w:ascii="仿宋_GB2312" w:hAnsi="黑体" w:eastAsia="仿宋_GB2312"/>
                <w:kern w:val="0"/>
                <w:sz w:val="24"/>
                <w:szCs w:val="24"/>
              </w:rPr>
              <w:t>课程讲授语言</w:t>
            </w:r>
          </w:p>
        </w:tc>
        <w:tc>
          <w:tcPr>
            <w:tcW w:w="6804" w:type="dxa"/>
            <w:gridSpan w:val="3"/>
          </w:tcPr>
          <w:p>
            <w:pPr>
              <w:rPr>
                <w:rFonts w:ascii="仿宋_GB2312" w:hAnsi="宋体" w:eastAsia="仿宋_GB2312"/>
                <w:kern w:val="0"/>
                <w:sz w:val="24"/>
                <w:szCs w:val="24"/>
              </w:rPr>
            </w:pPr>
            <w:r>
              <w:rPr>
                <w:rFonts w:hint="eastAsia" w:ascii="宋体" w:hAnsi="宋体"/>
                <w:kern w:val="0"/>
                <w:sz w:val="24"/>
                <w:szCs w:val="24"/>
              </w:rPr>
              <w:t>○</w:t>
            </w:r>
            <w:r>
              <w:rPr>
                <w:rFonts w:hint="eastAsia" w:ascii="仿宋_GB2312" w:hAnsi="宋体" w:eastAsia="仿宋_GB2312"/>
                <w:kern w:val="0"/>
                <w:sz w:val="24"/>
                <w:szCs w:val="24"/>
              </w:rPr>
              <w:t xml:space="preserve">中文  </w:t>
            </w:r>
          </w:p>
          <w:p>
            <w:pPr>
              <w:rPr>
                <w:rFonts w:ascii="仿宋_GB2312" w:hAnsi="宋体" w:eastAsia="仿宋_GB2312"/>
                <w:kern w:val="0"/>
                <w:sz w:val="24"/>
                <w:szCs w:val="24"/>
              </w:rPr>
            </w:pPr>
            <w:r>
              <w:rPr>
                <w:rFonts w:hint="eastAsia" w:ascii="宋体" w:hAnsi="宋体"/>
                <w:kern w:val="0"/>
                <w:sz w:val="24"/>
                <w:szCs w:val="24"/>
              </w:rPr>
              <w:t>○</w:t>
            </w:r>
            <w:r>
              <w:rPr>
                <w:rFonts w:hint="eastAsia" w:ascii="仿宋_GB2312" w:hAnsi="宋体" w:eastAsia="仿宋_GB2312"/>
                <w:kern w:val="0"/>
                <w:sz w:val="24"/>
                <w:szCs w:val="24"/>
              </w:rPr>
              <w:t xml:space="preserve">中文+外文字幕（语种）  </w:t>
            </w:r>
            <w:r>
              <w:rPr>
                <w:rFonts w:hint="eastAsia" w:ascii="宋体" w:hAnsi="宋体"/>
                <w:kern w:val="0"/>
                <w:sz w:val="24"/>
                <w:szCs w:val="24"/>
              </w:rPr>
              <w:t>○</w:t>
            </w:r>
            <w:r>
              <w:rPr>
                <w:rFonts w:hint="eastAsia" w:ascii="仿宋_GB2312" w:hAnsi="宋体" w:eastAsia="仿宋_GB2312"/>
                <w:kern w:val="0"/>
                <w:sz w:val="24"/>
                <w:szCs w:val="24"/>
              </w:rPr>
              <w:t>外文（语种）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410" w:type="dxa"/>
          </w:tcPr>
          <w:p>
            <w:pPr>
              <w:rPr>
                <w:rFonts w:ascii="仿宋_GB2312" w:hAnsi="黑体" w:eastAsia="仿宋_GB2312"/>
                <w:kern w:val="0"/>
                <w:sz w:val="24"/>
                <w:szCs w:val="24"/>
              </w:rPr>
            </w:pPr>
            <w:r>
              <w:rPr>
                <w:rFonts w:hint="eastAsia" w:ascii="仿宋_GB2312" w:hAnsi="黑体" w:eastAsia="仿宋_GB2312"/>
                <w:kern w:val="0"/>
                <w:sz w:val="24"/>
                <w:szCs w:val="24"/>
              </w:rPr>
              <w:t>开放程度</w:t>
            </w:r>
          </w:p>
        </w:tc>
        <w:tc>
          <w:tcPr>
            <w:tcW w:w="6804" w:type="dxa"/>
            <w:gridSpan w:val="3"/>
          </w:tcPr>
          <w:p>
            <w:pPr>
              <w:rPr>
                <w:rFonts w:ascii="仿宋_GB2312" w:hAnsi="宋体" w:eastAsia="仿宋_GB2312" w:cs="宋体"/>
                <w:kern w:val="0"/>
                <w:sz w:val="22"/>
                <w:szCs w:val="20"/>
              </w:rPr>
            </w:pPr>
            <w:r>
              <w:rPr>
                <w:rFonts w:hint="eastAsia" w:ascii="宋体" w:hAnsi="宋体"/>
                <w:kern w:val="0"/>
                <w:sz w:val="24"/>
                <w:szCs w:val="24"/>
              </w:rPr>
              <w:t>○</w:t>
            </w:r>
            <w:r>
              <w:rPr>
                <w:rFonts w:hint="eastAsia" w:ascii="仿宋_GB2312" w:hAnsi="宋体" w:eastAsia="仿宋_GB2312" w:cs="宋体"/>
                <w:kern w:val="0"/>
                <w:sz w:val="22"/>
                <w:szCs w:val="20"/>
              </w:rPr>
              <w:t>完全开放：自由注册，免费学习</w:t>
            </w:r>
          </w:p>
          <w:p>
            <w:pPr>
              <w:rPr>
                <w:rFonts w:ascii="仿宋_GB2312" w:hAnsi="黑体" w:eastAsia="仿宋_GB2312"/>
                <w:kern w:val="0"/>
                <w:sz w:val="24"/>
                <w:szCs w:val="24"/>
              </w:rPr>
            </w:pPr>
            <w:r>
              <w:rPr>
                <w:rFonts w:hint="eastAsia" w:ascii="宋体" w:hAnsi="宋体"/>
                <w:kern w:val="0"/>
                <w:sz w:val="24"/>
                <w:szCs w:val="24"/>
              </w:rPr>
              <w:t>○</w:t>
            </w:r>
            <w:r>
              <w:rPr>
                <w:rFonts w:hint="eastAsia" w:ascii="仿宋_GB2312" w:hAnsi="宋体" w:eastAsia="仿宋_GB2312" w:cs="宋体"/>
                <w:kern w:val="0"/>
                <w:sz w:val="22"/>
                <w:szCs w:val="20"/>
              </w:rPr>
              <w:t>有限开放：仅对学校（机构）组织的学习者开放或付费学习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410" w:type="dxa"/>
          </w:tcPr>
          <w:p>
            <w:pPr>
              <w:rPr>
                <w:rFonts w:ascii="仿宋_GB2312" w:hAnsi="黑体" w:eastAsia="仿宋_GB2312"/>
                <w:kern w:val="0"/>
                <w:sz w:val="24"/>
                <w:szCs w:val="24"/>
              </w:rPr>
            </w:pPr>
            <w:r>
              <w:rPr>
                <w:rFonts w:hint="eastAsia" w:ascii="仿宋_GB2312" w:hAnsi="黑体" w:eastAsia="仿宋_GB2312"/>
                <w:kern w:val="0"/>
                <w:sz w:val="24"/>
                <w:szCs w:val="24"/>
              </w:rPr>
              <w:t>主要开课平台</w:t>
            </w:r>
          </w:p>
        </w:tc>
        <w:tc>
          <w:tcPr>
            <w:tcW w:w="6804" w:type="dxa"/>
            <w:gridSpan w:val="3"/>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410" w:type="dxa"/>
          </w:tcPr>
          <w:p>
            <w:pPr>
              <w:rPr>
                <w:rFonts w:ascii="仿宋_GB2312" w:hAnsi="黑体" w:eastAsia="仿宋_GB2312"/>
                <w:kern w:val="0"/>
                <w:sz w:val="24"/>
                <w:szCs w:val="24"/>
              </w:rPr>
            </w:pPr>
            <w:r>
              <w:rPr>
                <w:rFonts w:hint="eastAsia" w:ascii="仿宋_GB2312" w:hAnsi="黑体" w:eastAsia="仿宋_GB2312"/>
                <w:kern w:val="0"/>
                <w:sz w:val="24"/>
                <w:szCs w:val="24"/>
              </w:rPr>
              <w:t>平台首页网址</w:t>
            </w:r>
          </w:p>
        </w:tc>
        <w:tc>
          <w:tcPr>
            <w:tcW w:w="6804" w:type="dxa"/>
            <w:gridSpan w:val="3"/>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410" w:type="dxa"/>
          </w:tcPr>
          <w:p>
            <w:pPr>
              <w:rPr>
                <w:rFonts w:ascii="仿宋_GB2312" w:hAnsi="黑体" w:eastAsia="仿宋_GB2312"/>
                <w:kern w:val="0"/>
                <w:sz w:val="24"/>
                <w:szCs w:val="24"/>
              </w:rPr>
            </w:pPr>
            <w:r>
              <w:rPr>
                <w:rFonts w:hint="eastAsia" w:ascii="仿宋_GB2312" w:hAnsi="黑体" w:eastAsia="仿宋_GB2312"/>
                <w:kern w:val="0"/>
                <w:sz w:val="24"/>
                <w:szCs w:val="24"/>
              </w:rPr>
              <w:t>首期上线平台</w:t>
            </w:r>
          </w:p>
          <w:p>
            <w:pPr>
              <w:rPr>
                <w:rFonts w:ascii="仿宋_GB2312" w:hAnsi="黑体" w:eastAsia="仿宋_GB2312"/>
                <w:kern w:val="0"/>
                <w:sz w:val="24"/>
                <w:szCs w:val="24"/>
              </w:rPr>
            </w:pPr>
            <w:r>
              <w:rPr>
                <w:rFonts w:hint="eastAsia" w:ascii="仿宋_GB2312" w:hAnsi="黑体" w:eastAsia="仿宋_GB2312"/>
                <w:kern w:val="0"/>
                <w:sz w:val="24"/>
                <w:szCs w:val="24"/>
              </w:rPr>
              <w:t>及时间</w:t>
            </w:r>
          </w:p>
        </w:tc>
        <w:tc>
          <w:tcPr>
            <w:tcW w:w="6804" w:type="dxa"/>
            <w:gridSpan w:val="3"/>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410" w:type="dxa"/>
          </w:tcPr>
          <w:p>
            <w:pPr>
              <w:rPr>
                <w:rFonts w:ascii="仿宋_GB2312" w:hAnsi="黑体" w:eastAsia="仿宋_GB2312"/>
                <w:kern w:val="0"/>
                <w:sz w:val="24"/>
                <w:szCs w:val="24"/>
              </w:rPr>
            </w:pPr>
            <w:r>
              <w:rPr>
                <w:rFonts w:hint="eastAsia" w:ascii="仿宋_GB2312" w:hAnsi="黑体" w:eastAsia="仿宋_GB2312"/>
                <w:kern w:val="0"/>
                <w:sz w:val="24"/>
                <w:szCs w:val="24"/>
              </w:rPr>
              <w:t>课程开设期次</w:t>
            </w:r>
          </w:p>
        </w:tc>
        <w:tc>
          <w:tcPr>
            <w:tcW w:w="6804" w:type="dxa"/>
            <w:gridSpan w:val="3"/>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410" w:type="dxa"/>
          </w:tcPr>
          <w:p>
            <w:pPr>
              <w:rPr>
                <w:rFonts w:ascii="仿宋_GB2312" w:hAnsi="黑体" w:eastAsia="仿宋_GB2312"/>
                <w:kern w:val="0"/>
                <w:sz w:val="24"/>
                <w:szCs w:val="24"/>
              </w:rPr>
            </w:pPr>
            <w:r>
              <w:rPr>
                <w:rFonts w:hint="eastAsia" w:ascii="仿宋_GB2312" w:hAnsi="黑体" w:eastAsia="仿宋_GB2312"/>
                <w:kern w:val="0"/>
                <w:sz w:val="24"/>
                <w:szCs w:val="24"/>
              </w:rPr>
              <w:t>课程链接</w:t>
            </w:r>
          </w:p>
        </w:tc>
        <w:tc>
          <w:tcPr>
            <w:tcW w:w="6804" w:type="dxa"/>
            <w:gridSpan w:val="3"/>
          </w:tcPr>
          <w:p>
            <w:pPr>
              <w:rPr>
                <w:rFonts w:ascii="仿宋_GB2312" w:hAnsi="黑体" w:eastAsia="仿宋_GB2312"/>
                <w:kern w:val="0"/>
                <w:sz w:val="24"/>
                <w:szCs w:val="24"/>
              </w:rPr>
            </w:pPr>
          </w:p>
        </w:tc>
      </w:tr>
    </w:tbl>
    <w:p>
      <w:pPr>
        <w:rPr>
          <w:rFonts w:ascii="仿宋_GB2312" w:hAnsi="黑体" w:eastAsia="仿宋_GB2312"/>
          <w:b/>
          <w:sz w:val="24"/>
          <w:szCs w:val="24"/>
        </w:rPr>
      </w:pPr>
      <w:r>
        <w:rPr>
          <w:rFonts w:hint="eastAsia" w:ascii="仿宋_GB2312" w:hAnsi="黑体" w:eastAsia="仿宋_GB2312"/>
          <w:b/>
          <w:sz w:val="24"/>
          <w:szCs w:val="24"/>
        </w:rPr>
        <w:t>若因同一门课程课时较长，分段在线开设，请填写下表：</w:t>
      </w:r>
    </w:p>
    <w:tbl>
      <w:tblPr>
        <w:tblStyle w:val="6"/>
        <w:tblW w:w="9214" w:type="dxa"/>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23"/>
        <w:gridCol w:w="2025"/>
        <w:gridCol w:w="992"/>
        <w:gridCol w:w="1843"/>
        <w:gridCol w:w="1670"/>
        <w:gridCol w:w="15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23"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序号</w:t>
            </w:r>
          </w:p>
        </w:tc>
        <w:tc>
          <w:tcPr>
            <w:tcW w:w="2025"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课程名称</w:t>
            </w:r>
          </w:p>
        </w:tc>
        <w:tc>
          <w:tcPr>
            <w:tcW w:w="992"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负责人</w:t>
            </w:r>
          </w:p>
        </w:tc>
        <w:tc>
          <w:tcPr>
            <w:tcW w:w="1843"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负责人单位</w:t>
            </w:r>
          </w:p>
        </w:tc>
        <w:tc>
          <w:tcPr>
            <w:tcW w:w="1670"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课时（周）</w:t>
            </w:r>
          </w:p>
        </w:tc>
        <w:tc>
          <w:tcPr>
            <w:tcW w:w="1561"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课程链接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23"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1</w:t>
            </w:r>
          </w:p>
        </w:tc>
        <w:tc>
          <w:tcPr>
            <w:tcW w:w="2025" w:type="dxa"/>
          </w:tcPr>
          <w:p>
            <w:pPr>
              <w:rPr>
                <w:rFonts w:ascii="仿宋_GB2312" w:hAnsi="黑体" w:eastAsia="仿宋_GB2312"/>
                <w:kern w:val="0"/>
                <w:sz w:val="24"/>
                <w:szCs w:val="24"/>
              </w:rPr>
            </w:pPr>
          </w:p>
        </w:tc>
        <w:tc>
          <w:tcPr>
            <w:tcW w:w="992" w:type="dxa"/>
          </w:tcPr>
          <w:p>
            <w:pPr>
              <w:rPr>
                <w:rFonts w:ascii="仿宋_GB2312" w:hAnsi="黑体" w:eastAsia="仿宋_GB2312"/>
                <w:kern w:val="0"/>
                <w:sz w:val="24"/>
                <w:szCs w:val="24"/>
              </w:rPr>
            </w:pPr>
          </w:p>
        </w:tc>
        <w:tc>
          <w:tcPr>
            <w:tcW w:w="1843" w:type="dxa"/>
          </w:tcPr>
          <w:p>
            <w:pPr>
              <w:rPr>
                <w:rFonts w:ascii="仿宋_GB2312" w:hAnsi="黑体" w:eastAsia="仿宋_GB2312"/>
                <w:kern w:val="0"/>
                <w:sz w:val="24"/>
                <w:szCs w:val="24"/>
              </w:rPr>
            </w:pPr>
          </w:p>
        </w:tc>
        <w:tc>
          <w:tcPr>
            <w:tcW w:w="1670" w:type="dxa"/>
          </w:tcPr>
          <w:p>
            <w:pPr>
              <w:rPr>
                <w:rFonts w:ascii="仿宋_GB2312" w:hAnsi="黑体" w:eastAsia="仿宋_GB2312"/>
                <w:kern w:val="0"/>
                <w:sz w:val="24"/>
                <w:szCs w:val="24"/>
              </w:rPr>
            </w:pPr>
          </w:p>
        </w:tc>
        <w:tc>
          <w:tcPr>
            <w:tcW w:w="1561" w:type="dxa"/>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23"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2</w:t>
            </w:r>
          </w:p>
        </w:tc>
        <w:tc>
          <w:tcPr>
            <w:tcW w:w="2025" w:type="dxa"/>
          </w:tcPr>
          <w:p>
            <w:pPr>
              <w:rPr>
                <w:rFonts w:ascii="仿宋_GB2312" w:hAnsi="黑体" w:eastAsia="仿宋_GB2312"/>
                <w:kern w:val="0"/>
                <w:sz w:val="24"/>
                <w:szCs w:val="24"/>
              </w:rPr>
            </w:pPr>
          </w:p>
        </w:tc>
        <w:tc>
          <w:tcPr>
            <w:tcW w:w="992" w:type="dxa"/>
          </w:tcPr>
          <w:p>
            <w:pPr>
              <w:rPr>
                <w:rFonts w:ascii="仿宋_GB2312" w:hAnsi="黑体" w:eastAsia="仿宋_GB2312"/>
                <w:kern w:val="0"/>
                <w:sz w:val="24"/>
                <w:szCs w:val="24"/>
              </w:rPr>
            </w:pPr>
          </w:p>
        </w:tc>
        <w:tc>
          <w:tcPr>
            <w:tcW w:w="1843" w:type="dxa"/>
          </w:tcPr>
          <w:p>
            <w:pPr>
              <w:rPr>
                <w:rFonts w:ascii="仿宋_GB2312" w:hAnsi="黑体" w:eastAsia="仿宋_GB2312"/>
                <w:kern w:val="0"/>
                <w:sz w:val="24"/>
                <w:szCs w:val="24"/>
              </w:rPr>
            </w:pPr>
          </w:p>
        </w:tc>
        <w:tc>
          <w:tcPr>
            <w:tcW w:w="1670" w:type="dxa"/>
          </w:tcPr>
          <w:p>
            <w:pPr>
              <w:rPr>
                <w:rFonts w:ascii="仿宋_GB2312" w:hAnsi="黑体" w:eastAsia="仿宋_GB2312"/>
                <w:kern w:val="0"/>
                <w:sz w:val="24"/>
                <w:szCs w:val="24"/>
              </w:rPr>
            </w:pPr>
          </w:p>
        </w:tc>
        <w:tc>
          <w:tcPr>
            <w:tcW w:w="1561" w:type="dxa"/>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23"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3</w:t>
            </w:r>
          </w:p>
        </w:tc>
        <w:tc>
          <w:tcPr>
            <w:tcW w:w="2025" w:type="dxa"/>
          </w:tcPr>
          <w:p>
            <w:pPr>
              <w:rPr>
                <w:rFonts w:ascii="仿宋_GB2312" w:hAnsi="黑体" w:eastAsia="仿宋_GB2312"/>
                <w:kern w:val="0"/>
                <w:sz w:val="24"/>
                <w:szCs w:val="24"/>
              </w:rPr>
            </w:pPr>
          </w:p>
        </w:tc>
        <w:tc>
          <w:tcPr>
            <w:tcW w:w="992" w:type="dxa"/>
          </w:tcPr>
          <w:p>
            <w:pPr>
              <w:rPr>
                <w:rFonts w:ascii="仿宋_GB2312" w:hAnsi="黑体" w:eastAsia="仿宋_GB2312"/>
                <w:kern w:val="0"/>
                <w:sz w:val="24"/>
                <w:szCs w:val="24"/>
              </w:rPr>
            </w:pPr>
          </w:p>
        </w:tc>
        <w:tc>
          <w:tcPr>
            <w:tcW w:w="1843" w:type="dxa"/>
          </w:tcPr>
          <w:p>
            <w:pPr>
              <w:rPr>
                <w:rFonts w:ascii="仿宋_GB2312" w:hAnsi="黑体" w:eastAsia="仿宋_GB2312"/>
                <w:kern w:val="0"/>
                <w:sz w:val="24"/>
                <w:szCs w:val="24"/>
              </w:rPr>
            </w:pPr>
          </w:p>
        </w:tc>
        <w:tc>
          <w:tcPr>
            <w:tcW w:w="1670" w:type="dxa"/>
          </w:tcPr>
          <w:p>
            <w:pPr>
              <w:rPr>
                <w:rFonts w:ascii="仿宋_GB2312" w:hAnsi="黑体" w:eastAsia="仿宋_GB2312"/>
                <w:kern w:val="0"/>
                <w:sz w:val="24"/>
                <w:szCs w:val="24"/>
              </w:rPr>
            </w:pPr>
          </w:p>
        </w:tc>
        <w:tc>
          <w:tcPr>
            <w:tcW w:w="1561" w:type="dxa"/>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23"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4</w:t>
            </w:r>
          </w:p>
        </w:tc>
        <w:tc>
          <w:tcPr>
            <w:tcW w:w="2025" w:type="dxa"/>
          </w:tcPr>
          <w:p>
            <w:pPr>
              <w:rPr>
                <w:rFonts w:ascii="仿宋_GB2312" w:hAnsi="黑体" w:eastAsia="仿宋_GB2312"/>
                <w:kern w:val="0"/>
                <w:sz w:val="24"/>
                <w:szCs w:val="24"/>
              </w:rPr>
            </w:pPr>
          </w:p>
        </w:tc>
        <w:tc>
          <w:tcPr>
            <w:tcW w:w="992" w:type="dxa"/>
          </w:tcPr>
          <w:p>
            <w:pPr>
              <w:rPr>
                <w:rFonts w:ascii="仿宋_GB2312" w:hAnsi="黑体" w:eastAsia="仿宋_GB2312"/>
                <w:kern w:val="0"/>
                <w:sz w:val="24"/>
                <w:szCs w:val="24"/>
              </w:rPr>
            </w:pPr>
          </w:p>
        </w:tc>
        <w:tc>
          <w:tcPr>
            <w:tcW w:w="1843" w:type="dxa"/>
          </w:tcPr>
          <w:p>
            <w:pPr>
              <w:rPr>
                <w:rFonts w:ascii="仿宋_GB2312" w:hAnsi="黑体" w:eastAsia="仿宋_GB2312"/>
                <w:kern w:val="0"/>
                <w:sz w:val="24"/>
                <w:szCs w:val="24"/>
              </w:rPr>
            </w:pPr>
          </w:p>
        </w:tc>
        <w:tc>
          <w:tcPr>
            <w:tcW w:w="1670" w:type="dxa"/>
          </w:tcPr>
          <w:p>
            <w:pPr>
              <w:rPr>
                <w:rFonts w:ascii="仿宋_GB2312" w:hAnsi="黑体" w:eastAsia="仿宋_GB2312"/>
                <w:kern w:val="0"/>
                <w:sz w:val="24"/>
                <w:szCs w:val="24"/>
              </w:rPr>
            </w:pPr>
          </w:p>
        </w:tc>
        <w:tc>
          <w:tcPr>
            <w:tcW w:w="1561" w:type="dxa"/>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23"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w:t>
            </w:r>
          </w:p>
        </w:tc>
        <w:tc>
          <w:tcPr>
            <w:tcW w:w="2025" w:type="dxa"/>
          </w:tcPr>
          <w:p>
            <w:pPr>
              <w:rPr>
                <w:rFonts w:ascii="仿宋_GB2312" w:hAnsi="黑体" w:eastAsia="仿宋_GB2312"/>
                <w:kern w:val="0"/>
                <w:sz w:val="24"/>
                <w:szCs w:val="24"/>
              </w:rPr>
            </w:pPr>
          </w:p>
        </w:tc>
        <w:tc>
          <w:tcPr>
            <w:tcW w:w="992" w:type="dxa"/>
          </w:tcPr>
          <w:p>
            <w:pPr>
              <w:rPr>
                <w:rFonts w:ascii="仿宋_GB2312" w:hAnsi="黑体" w:eastAsia="仿宋_GB2312"/>
                <w:kern w:val="0"/>
                <w:sz w:val="24"/>
                <w:szCs w:val="24"/>
              </w:rPr>
            </w:pPr>
          </w:p>
        </w:tc>
        <w:tc>
          <w:tcPr>
            <w:tcW w:w="1843" w:type="dxa"/>
          </w:tcPr>
          <w:p>
            <w:pPr>
              <w:rPr>
                <w:rFonts w:ascii="仿宋_GB2312" w:hAnsi="黑体" w:eastAsia="仿宋_GB2312"/>
                <w:kern w:val="0"/>
                <w:sz w:val="24"/>
                <w:szCs w:val="24"/>
              </w:rPr>
            </w:pPr>
          </w:p>
        </w:tc>
        <w:tc>
          <w:tcPr>
            <w:tcW w:w="1670" w:type="dxa"/>
          </w:tcPr>
          <w:p>
            <w:pPr>
              <w:rPr>
                <w:rFonts w:ascii="仿宋_GB2312" w:hAnsi="黑体" w:eastAsia="仿宋_GB2312"/>
                <w:kern w:val="0"/>
                <w:sz w:val="24"/>
                <w:szCs w:val="24"/>
              </w:rPr>
            </w:pPr>
          </w:p>
        </w:tc>
        <w:tc>
          <w:tcPr>
            <w:tcW w:w="1561" w:type="dxa"/>
          </w:tcPr>
          <w:p>
            <w:pPr>
              <w:rPr>
                <w:rFonts w:ascii="仿宋_GB2312" w:hAnsi="黑体" w:eastAsia="仿宋_GB2312"/>
                <w:kern w:val="0"/>
                <w:sz w:val="24"/>
                <w:szCs w:val="24"/>
              </w:rPr>
            </w:pPr>
          </w:p>
        </w:tc>
      </w:tr>
    </w:tbl>
    <w:p>
      <w:pPr>
        <w:rPr>
          <w:rFonts w:ascii="黑体" w:hAnsi="黑体" w:eastAsia="黑体"/>
          <w:sz w:val="24"/>
          <w:szCs w:val="24"/>
        </w:rPr>
      </w:pPr>
      <w:r>
        <w:rPr>
          <w:rFonts w:hint="eastAsia" w:ascii="黑体" w:hAnsi="黑体" w:eastAsia="黑体"/>
          <w:sz w:val="24"/>
          <w:szCs w:val="24"/>
        </w:rPr>
        <w:t>二、课程团队情况</w:t>
      </w:r>
    </w:p>
    <w:tbl>
      <w:tblPr>
        <w:tblStyle w:val="6"/>
        <w:tblW w:w="9214" w:type="dxa"/>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198"/>
        <w:gridCol w:w="794"/>
        <w:gridCol w:w="284"/>
        <w:gridCol w:w="709"/>
        <w:gridCol w:w="1134"/>
        <w:gridCol w:w="992"/>
        <w:gridCol w:w="283"/>
        <w:gridCol w:w="1418"/>
        <w:gridCol w:w="283"/>
        <w:gridCol w:w="993"/>
        <w:gridCol w:w="14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214" w:type="dxa"/>
            <w:gridSpan w:val="12"/>
          </w:tcPr>
          <w:p>
            <w:pPr>
              <w:jc w:val="center"/>
              <w:rPr>
                <w:rFonts w:ascii="仿宋_GB2312" w:hAnsi="黑体" w:eastAsia="仿宋_GB2312"/>
                <w:b/>
                <w:kern w:val="0"/>
                <w:sz w:val="24"/>
                <w:szCs w:val="24"/>
              </w:rPr>
            </w:pPr>
            <w:r>
              <w:rPr>
                <w:rFonts w:hint="eastAsia" w:ascii="仿宋_GB2312" w:hAnsi="黑体" w:eastAsia="仿宋_GB2312"/>
                <w:b/>
                <w:kern w:val="0"/>
                <w:sz w:val="24"/>
                <w:szCs w:val="24"/>
              </w:rPr>
              <w:t>课程团队主要成员（含负责人，限5人之内）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09"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序号</w:t>
            </w:r>
          </w:p>
        </w:tc>
        <w:tc>
          <w:tcPr>
            <w:tcW w:w="992" w:type="dxa"/>
            <w:gridSpan w:val="2"/>
          </w:tcPr>
          <w:p>
            <w:pPr>
              <w:jc w:val="center"/>
              <w:rPr>
                <w:rFonts w:ascii="仿宋_GB2312" w:hAnsi="黑体" w:eastAsia="仿宋_GB2312"/>
                <w:kern w:val="0"/>
                <w:sz w:val="24"/>
                <w:szCs w:val="24"/>
              </w:rPr>
            </w:pPr>
            <w:r>
              <w:rPr>
                <w:rFonts w:hint="eastAsia" w:ascii="仿宋_GB2312" w:hAnsi="黑体" w:eastAsia="仿宋_GB2312"/>
                <w:kern w:val="0"/>
                <w:sz w:val="24"/>
                <w:szCs w:val="24"/>
              </w:rPr>
              <w:t>姓名</w:t>
            </w:r>
          </w:p>
        </w:tc>
        <w:tc>
          <w:tcPr>
            <w:tcW w:w="993" w:type="dxa"/>
            <w:gridSpan w:val="2"/>
          </w:tcPr>
          <w:p>
            <w:pPr>
              <w:jc w:val="center"/>
              <w:rPr>
                <w:rFonts w:ascii="仿宋_GB2312" w:hAnsi="黑体" w:eastAsia="仿宋_GB2312"/>
                <w:kern w:val="0"/>
                <w:sz w:val="24"/>
                <w:szCs w:val="24"/>
              </w:rPr>
            </w:pPr>
            <w:r>
              <w:rPr>
                <w:rFonts w:hint="eastAsia" w:ascii="仿宋_GB2312" w:hAnsi="黑体" w:eastAsia="仿宋_GB2312"/>
                <w:kern w:val="0"/>
                <w:sz w:val="24"/>
                <w:szCs w:val="24"/>
              </w:rPr>
              <w:t>单位</w:t>
            </w:r>
          </w:p>
        </w:tc>
        <w:tc>
          <w:tcPr>
            <w:tcW w:w="1134"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职称</w:t>
            </w:r>
          </w:p>
        </w:tc>
        <w:tc>
          <w:tcPr>
            <w:tcW w:w="1275" w:type="dxa"/>
            <w:gridSpan w:val="2"/>
          </w:tcPr>
          <w:p>
            <w:pPr>
              <w:jc w:val="center"/>
              <w:rPr>
                <w:rFonts w:ascii="仿宋_GB2312" w:hAnsi="黑体" w:eastAsia="仿宋_GB2312"/>
                <w:kern w:val="0"/>
                <w:sz w:val="24"/>
                <w:szCs w:val="24"/>
              </w:rPr>
            </w:pPr>
            <w:r>
              <w:rPr>
                <w:rFonts w:hint="eastAsia" w:ascii="仿宋_GB2312" w:hAnsi="黑体" w:eastAsia="仿宋_GB2312"/>
                <w:kern w:val="0"/>
                <w:sz w:val="24"/>
                <w:szCs w:val="24"/>
              </w:rPr>
              <w:t>手机号码</w:t>
            </w:r>
          </w:p>
        </w:tc>
        <w:tc>
          <w:tcPr>
            <w:tcW w:w="1418"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电子邮箱</w:t>
            </w:r>
          </w:p>
        </w:tc>
        <w:tc>
          <w:tcPr>
            <w:tcW w:w="1276" w:type="dxa"/>
            <w:gridSpan w:val="2"/>
          </w:tcPr>
          <w:p>
            <w:pPr>
              <w:jc w:val="center"/>
              <w:rPr>
                <w:rFonts w:ascii="仿宋_GB2312" w:hAnsi="黑体" w:eastAsia="仿宋_GB2312"/>
                <w:kern w:val="0"/>
                <w:sz w:val="24"/>
                <w:szCs w:val="24"/>
              </w:rPr>
            </w:pPr>
            <w:r>
              <w:rPr>
                <w:rFonts w:hint="eastAsia" w:ascii="仿宋_GB2312" w:hAnsi="黑体" w:eastAsia="仿宋_GB2312"/>
                <w:kern w:val="0"/>
                <w:sz w:val="24"/>
                <w:szCs w:val="24"/>
              </w:rPr>
              <w:t>承担任务</w:t>
            </w:r>
          </w:p>
        </w:tc>
        <w:tc>
          <w:tcPr>
            <w:tcW w:w="1417"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平台用户名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1" w:hRule="atLeast"/>
        </w:trPr>
        <w:tc>
          <w:tcPr>
            <w:tcW w:w="709"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1</w:t>
            </w:r>
          </w:p>
        </w:tc>
        <w:tc>
          <w:tcPr>
            <w:tcW w:w="992" w:type="dxa"/>
            <w:gridSpan w:val="2"/>
          </w:tcPr>
          <w:p>
            <w:pPr>
              <w:rPr>
                <w:rFonts w:ascii="仿宋_GB2312" w:hAnsi="黑体" w:eastAsia="仿宋_GB2312"/>
                <w:kern w:val="0"/>
                <w:sz w:val="24"/>
                <w:szCs w:val="24"/>
              </w:rPr>
            </w:pPr>
          </w:p>
        </w:tc>
        <w:tc>
          <w:tcPr>
            <w:tcW w:w="993" w:type="dxa"/>
            <w:gridSpan w:val="2"/>
          </w:tcPr>
          <w:p>
            <w:pPr>
              <w:rPr>
                <w:rFonts w:ascii="仿宋_GB2312" w:hAnsi="黑体" w:eastAsia="仿宋_GB2312"/>
                <w:kern w:val="0"/>
                <w:sz w:val="24"/>
                <w:szCs w:val="24"/>
              </w:rPr>
            </w:pPr>
          </w:p>
        </w:tc>
        <w:tc>
          <w:tcPr>
            <w:tcW w:w="1134" w:type="dxa"/>
          </w:tcPr>
          <w:p>
            <w:pPr>
              <w:rPr>
                <w:rFonts w:ascii="仿宋_GB2312" w:hAnsi="黑体" w:eastAsia="仿宋_GB2312"/>
                <w:kern w:val="0"/>
                <w:sz w:val="24"/>
                <w:szCs w:val="24"/>
              </w:rPr>
            </w:pPr>
          </w:p>
        </w:tc>
        <w:tc>
          <w:tcPr>
            <w:tcW w:w="1275" w:type="dxa"/>
            <w:gridSpan w:val="2"/>
          </w:tcPr>
          <w:p>
            <w:pPr>
              <w:rPr>
                <w:rFonts w:ascii="仿宋_GB2312" w:hAnsi="黑体" w:eastAsia="仿宋_GB2312"/>
                <w:kern w:val="0"/>
                <w:sz w:val="24"/>
                <w:szCs w:val="24"/>
              </w:rPr>
            </w:pPr>
          </w:p>
        </w:tc>
        <w:tc>
          <w:tcPr>
            <w:tcW w:w="1418" w:type="dxa"/>
          </w:tcPr>
          <w:p>
            <w:pPr>
              <w:rPr>
                <w:rFonts w:ascii="仿宋_GB2312" w:hAnsi="黑体" w:eastAsia="仿宋_GB2312"/>
                <w:kern w:val="0"/>
                <w:sz w:val="24"/>
                <w:szCs w:val="24"/>
              </w:rPr>
            </w:pPr>
          </w:p>
        </w:tc>
        <w:tc>
          <w:tcPr>
            <w:tcW w:w="1276" w:type="dxa"/>
            <w:gridSpan w:val="2"/>
          </w:tcPr>
          <w:p>
            <w:pPr>
              <w:rPr>
                <w:rFonts w:ascii="仿宋_GB2312" w:hAnsi="黑体" w:eastAsia="仿宋_GB2312"/>
                <w:kern w:val="0"/>
                <w:sz w:val="24"/>
                <w:szCs w:val="24"/>
              </w:rPr>
            </w:pPr>
          </w:p>
        </w:tc>
        <w:tc>
          <w:tcPr>
            <w:tcW w:w="1417" w:type="dxa"/>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79" w:hRule="atLeast"/>
        </w:trPr>
        <w:tc>
          <w:tcPr>
            <w:tcW w:w="709"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2</w:t>
            </w:r>
          </w:p>
        </w:tc>
        <w:tc>
          <w:tcPr>
            <w:tcW w:w="992" w:type="dxa"/>
            <w:gridSpan w:val="2"/>
          </w:tcPr>
          <w:p>
            <w:pPr>
              <w:rPr>
                <w:rFonts w:ascii="仿宋_GB2312" w:hAnsi="黑体" w:eastAsia="仿宋_GB2312"/>
                <w:kern w:val="0"/>
                <w:sz w:val="24"/>
                <w:szCs w:val="24"/>
              </w:rPr>
            </w:pPr>
          </w:p>
        </w:tc>
        <w:tc>
          <w:tcPr>
            <w:tcW w:w="993" w:type="dxa"/>
            <w:gridSpan w:val="2"/>
          </w:tcPr>
          <w:p>
            <w:pPr>
              <w:rPr>
                <w:rFonts w:ascii="仿宋_GB2312" w:hAnsi="黑体" w:eastAsia="仿宋_GB2312"/>
                <w:kern w:val="0"/>
                <w:sz w:val="24"/>
                <w:szCs w:val="24"/>
              </w:rPr>
            </w:pPr>
          </w:p>
        </w:tc>
        <w:tc>
          <w:tcPr>
            <w:tcW w:w="1134" w:type="dxa"/>
          </w:tcPr>
          <w:p>
            <w:pPr>
              <w:rPr>
                <w:rFonts w:ascii="仿宋_GB2312" w:hAnsi="黑体" w:eastAsia="仿宋_GB2312"/>
                <w:kern w:val="0"/>
                <w:sz w:val="24"/>
                <w:szCs w:val="24"/>
              </w:rPr>
            </w:pPr>
          </w:p>
        </w:tc>
        <w:tc>
          <w:tcPr>
            <w:tcW w:w="1275" w:type="dxa"/>
            <w:gridSpan w:val="2"/>
          </w:tcPr>
          <w:p>
            <w:pPr>
              <w:rPr>
                <w:rFonts w:ascii="仿宋_GB2312" w:hAnsi="黑体" w:eastAsia="仿宋_GB2312"/>
                <w:kern w:val="0"/>
                <w:sz w:val="24"/>
                <w:szCs w:val="24"/>
              </w:rPr>
            </w:pPr>
          </w:p>
        </w:tc>
        <w:tc>
          <w:tcPr>
            <w:tcW w:w="1418" w:type="dxa"/>
          </w:tcPr>
          <w:p>
            <w:pPr>
              <w:rPr>
                <w:rFonts w:ascii="仿宋_GB2312" w:hAnsi="黑体" w:eastAsia="仿宋_GB2312"/>
                <w:kern w:val="0"/>
                <w:sz w:val="24"/>
                <w:szCs w:val="24"/>
              </w:rPr>
            </w:pPr>
          </w:p>
        </w:tc>
        <w:tc>
          <w:tcPr>
            <w:tcW w:w="1276" w:type="dxa"/>
            <w:gridSpan w:val="2"/>
          </w:tcPr>
          <w:p>
            <w:pPr>
              <w:rPr>
                <w:rFonts w:ascii="仿宋_GB2312" w:hAnsi="黑体" w:eastAsia="仿宋_GB2312"/>
                <w:kern w:val="0"/>
                <w:sz w:val="24"/>
                <w:szCs w:val="24"/>
              </w:rPr>
            </w:pPr>
          </w:p>
        </w:tc>
        <w:tc>
          <w:tcPr>
            <w:tcW w:w="1417" w:type="dxa"/>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5" w:hRule="atLeast"/>
        </w:trPr>
        <w:tc>
          <w:tcPr>
            <w:tcW w:w="709"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3</w:t>
            </w:r>
          </w:p>
        </w:tc>
        <w:tc>
          <w:tcPr>
            <w:tcW w:w="992" w:type="dxa"/>
            <w:gridSpan w:val="2"/>
          </w:tcPr>
          <w:p>
            <w:pPr>
              <w:rPr>
                <w:rFonts w:ascii="仿宋_GB2312" w:hAnsi="黑体" w:eastAsia="仿宋_GB2312"/>
                <w:kern w:val="0"/>
                <w:sz w:val="24"/>
                <w:szCs w:val="24"/>
              </w:rPr>
            </w:pPr>
          </w:p>
        </w:tc>
        <w:tc>
          <w:tcPr>
            <w:tcW w:w="993" w:type="dxa"/>
            <w:gridSpan w:val="2"/>
          </w:tcPr>
          <w:p>
            <w:pPr>
              <w:rPr>
                <w:rFonts w:ascii="仿宋_GB2312" w:hAnsi="黑体" w:eastAsia="仿宋_GB2312"/>
                <w:kern w:val="0"/>
                <w:sz w:val="24"/>
                <w:szCs w:val="24"/>
              </w:rPr>
            </w:pPr>
          </w:p>
        </w:tc>
        <w:tc>
          <w:tcPr>
            <w:tcW w:w="1134" w:type="dxa"/>
          </w:tcPr>
          <w:p>
            <w:pPr>
              <w:rPr>
                <w:rFonts w:ascii="仿宋_GB2312" w:hAnsi="黑体" w:eastAsia="仿宋_GB2312"/>
                <w:kern w:val="0"/>
                <w:sz w:val="24"/>
                <w:szCs w:val="24"/>
              </w:rPr>
            </w:pPr>
          </w:p>
        </w:tc>
        <w:tc>
          <w:tcPr>
            <w:tcW w:w="1275" w:type="dxa"/>
            <w:gridSpan w:val="2"/>
          </w:tcPr>
          <w:p>
            <w:pPr>
              <w:rPr>
                <w:rFonts w:ascii="仿宋_GB2312" w:hAnsi="黑体" w:eastAsia="仿宋_GB2312"/>
                <w:kern w:val="0"/>
                <w:sz w:val="24"/>
                <w:szCs w:val="24"/>
              </w:rPr>
            </w:pPr>
          </w:p>
        </w:tc>
        <w:tc>
          <w:tcPr>
            <w:tcW w:w="1418" w:type="dxa"/>
          </w:tcPr>
          <w:p>
            <w:pPr>
              <w:rPr>
                <w:rFonts w:ascii="仿宋_GB2312" w:hAnsi="黑体" w:eastAsia="仿宋_GB2312"/>
                <w:kern w:val="0"/>
                <w:sz w:val="24"/>
                <w:szCs w:val="24"/>
              </w:rPr>
            </w:pPr>
          </w:p>
        </w:tc>
        <w:tc>
          <w:tcPr>
            <w:tcW w:w="1276" w:type="dxa"/>
            <w:gridSpan w:val="2"/>
          </w:tcPr>
          <w:p>
            <w:pPr>
              <w:rPr>
                <w:rFonts w:ascii="仿宋_GB2312" w:hAnsi="黑体" w:eastAsia="仿宋_GB2312"/>
                <w:kern w:val="0"/>
                <w:sz w:val="24"/>
                <w:szCs w:val="24"/>
              </w:rPr>
            </w:pPr>
          </w:p>
        </w:tc>
        <w:tc>
          <w:tcPr>
            <w:tcW w:w="1417" w:type="dxa"/>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5" w:hRule="atLeast"/>
        </w:trPr>
        <w:tc>
          <w:tcPr>
            <w:tcW w:w="709"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4</w:t>
            </w:r>
          </w:p>
        </w:tc>
        <w:tc>
          <w:tcPr>
            <w:tcW w:w="992" w:type="dxa"/>
            <w:gridSpan w:val="2"/>
          </w:tcPr>
          <w:p>
            <w:pPr>
              <w:rPr>
                <w:rFonts w:ascii="仿宋_GB2312" w:hAnsi="黑体" w:eastAsia="仿宋_GB2312"/>
                <w:kern w:val="0"/>
                <w:sz w:val="24"/>
                <w:szCs w:val="24"/>
              </w:rPr>
            </w:pPr>
          </w:p>
        </w:tc>
        <w:tc>
          <w:tcPr>
            <w:tcW w:w="993" w:type="dxa"/>
            <w:gridSpan w:val="2"/>
          </w:tcPr>
          <w:p>
            <w:pPr>
              <w:rPr>
                <w:rFonts w:ascii="仿宋_GB2312" w:hAnsi="黑体" w:eastAsia="仿宋_GB2312"/>
                <w:kern w:val="0"/>
                <w:sz w:val="24"/>
                <w:szCs w:val="24"/>
              </w:rPr>
            </w:pPr>
          </w:p>
        </w:tc>
        <w:tc>
          <w:tcPr>
            <w:tcW w:w="1134" w:type="dxa"/>
          </w:tcPr>
          <w:p>
            <w:pPr>
              <w:rPr>
                <w:rFonts w:ascii="仿宋_GB2312" w:hAnsi="黑体" w:eastAsia="仿宋_GB2312"/>
                <w:kern w:val="0"/>
                <w:sz w:val="24"/>
                <w:szCs w:val="24"/>
              </w:rPr>
            </w:pPr>
          </w:p>
        </w:tc>
        <w:tc>
          <w:tcPr>
            <w:tcW w:w="1275" w:type="dxa"/>
            <w:gridSpan w:val="2"/>
          </w:tcPr>
          <w:p>
            <w:pPr>
              <w:rPr>
                <w:rFonts w:ascii="仿宋_GB2312" w:hAnsi="黑体" w:eastAsia="仿宋_GB2312"/>
                <w:kern w:val="0"/>
                <w:sz w:val="24"/>
                <w:szCs w:val="24"/>
              </w:rPr>
            </w:pPr>
          </w:p>
        </w:tc>
        <w:tc>
          <w:tcPr>
            <w:tcW w:w="1418" w:type="dxa"/>
          </w:tcPr>
          <w:p>
            <w:pPr>
              <w:rPr>
                <w:rFonts w:ascii="仿宋_GB2312" w:hAnsi="黑体" w:eastAsia="仿宋_GB2312"/>
                <w:kern w:val="0"/>
                <w:sz w:val="24"/>
                <w:szCs w:val="24"/>
              </w:rPr>
            </w:pPr>
          </w:p>
        </w:tc>
        <w:tc>
          <w:tcPr>
            <w:tcW w:w="1276" w:type="dxa"/>
            <w:gridSpan w:val="2"/>
          </w:tcPr>
          <w:p>
            <w:pPr>
              <w:rPr>
                <w:rFonts w:ascii="仿宋_GB2312" w:hAnsi="黑体" w:eastAsia="仿宋_GB2312"/>
                <w:kern w:val="0"/>
                <w:sz w:val="24"/>
                <w:szCs w:val="24"/>
              </w:rPr>
            </w:pPr>
          </w:p>
        </w:tc>
        <w:tc>
          <w:tcPr>
            <w:tcW w:w="1417" w:type="dxa"/>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709"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5</w:t>
            </w:r>
          </w:p>
        </w:tc>
        <w:tc>
          <w:tcPr>
            <w:tcW w:w="992" w:type="dxa"/>
            <w:gridSpan w:val="2"/>
          </w:tcPr>
          <w:p>
            <w:pPr>
              <w:rPr>
                <w:rFonts w:ascii="仿宋_GB2312" w:hAnsi="黑体" w:eastAsia="仿宋_GB2312"/>
                <w:kern w:val="0"/>
                <w:sz w:val="24"/>
                <w:szCs w:val="24"/>
              </w:rPr>
            </w:pPr>
          </w:p>
        </w:tc>
        <w:tc>
          <w:tcPr>
            <w:tcW w:w="993" w:type="dxa"/>
            <w:gridSpan w:val="2"/>
          </w:tcPr>
          <w:p>
            <w:pPr>
              <w:rPr>
                <w:rFonts w:ascii="仿宋_GB2312" w:hAnsi="黑体" w:eastAsia="仿宋_GB2312"/>
                <w:kern w:val="0"/>
                <w:sz w:val="24"/>
                <w:szCs w:val="24"/>
              </w:rPr>
            </w:pPr>
          </w:p>
        </w:tc>
        <w:tc>
          <w:tcPr>
            <w:tcW w:w="1134" w:type="dxa"/>
          </w:tcPr>
          <w:p>
            <w:pPr>
              <w:rPr>
                <w:rFonts w:ascii="仿宋_GB2312" w:hAnsi="黑体" w:eastAsia="仿宋_GB2312"/>
                <w:kern w:val="0"/>
                <w:sz w:val="24"/>
                <w:szCs w:val="24"/>
              </w:rPr>
            </w:pPr>
          </w:p>
        </w:tc>
        <w:tc>
          <w:tcPr>
            <w:tcW w:w="1275" w:type="dxa"/>
            <w:gridSpan w:val="2"/>
          </w:tcPr>
          <w:p>
            <w:pPr>
              <w:rPr>
                <w:rFonts w:ascii="仿宋_GB2312" w:hAnsi="黑体" w:eastAsia="仿宋_GB2312"/>
                <w:kern w:val="0"/>
                <w:sz w:val="24"/>
                <w:szCs w:val="24"/>
              </w:rPr>
            </w:pPr>
          </w:p>
        </w:tc>
        <w:tc>
          <w:tcPr>
            <w:tcW w:w="1418" w:type="dxa"/>
          </w:tcPr>
          <w:p>
            <w:pPr>
              <w:rPr>
                <w:rFonts w:ascii="仿宋_GB2312" w:hAnsi="黑体" w:eastAsia="仿宋_GB2312"/>
                <w:kern w:val="0"/>
                <w:sz w:val="24"/>
                <w:szCs w:val="24"/>
              </w:rPr>
            </w:pPr>
          </w:p>
        </w:tc>
        <w:tc>
          <w:tcPr>
            <w:tcW w:w="1276" w:type="dxa"/>
            <w:gridSpan w:val="2"/>
          </w:tcPr>
          <w:p>
            <w:pPr>
              <w:rPr>
                <w:rFonts w:ascii="仿宋_GB2312" w:hAnsi="黑体" w:eastAsia="仿宋_GB2312"/>
                <w:kern w:val="0"/>
                <w:sz w:val="24"/>
                <w:szCs w:val="24"/>
              </w:rPr>
            </w:pPr>
          </w:p>
        </w:tc>
        <w:tc>
          <w:tcPr>
            <w:tcW w:w="1417" w:type="dxa"/>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214" w:type="dxa"/>
            <w:gridSpan w:val="12"/>
          </w:tcPr>
          <w:p>
            <w:pPr>
              <w:jc w:val="center"/>
              <w:rPr>
                <w:rFonts w:ascii="仿宋_GB2312" w:hAnsi="黑体" w:eastAsia="仿宋_GB2312"/>
                <w:b/>
                <w:kern w:val="0"/>
                <w:sz w:val="24"/>
                <w:szCs w:val="24"/>
              </w:rPr>
            </w:pPr>
            <w:r>
              <w:rPr>
                <w:rFonts w:hint="eastAsia" w:ascii="仿宋_GB2312" w:hAnsi="黑体" w:eastAsia="仿宋_GB2312"/>
                <w:b/>
                <w:kern w:val="0"/>
                <w:sz w:val="24"/>
                <w:szCs w:val="24"/>
              </w:rPr>
              <w:t>课程团队其他成员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07" w:type="dxa"/>
            <w:gridSpan w:val="2"/>
          </w:tcPr>
          <w:p>
            <w:pPr>
              <w:jc w:val="center"/>
              <w:rPr>
                <w:rFonts w:ascii="仿宋_GB2312" w:hAnsi="黑体" w:eastAsia="仿宋_GB2312"/>
                <w:kern w:val="0"/>
                <w:sz w:val="24"/>
                <w:szCs w:val="24"/>
              </w:rPr>
            </w:pPr>
            <w:r>
              <w:rPr>
                <w:rFonts w:hint="eastAsia" w:ascii="仿宋_GB2312" w:hAnsi="黑体" w:eastAsia="仿宋_GB2312"/>
                <w:kern w:val="0"/>
                <w:sz w:val="24"/>
                <w:szCs w:val="24"/>
              </w:rPr>
              <w:t>序号</w:t>
            </w:r>
          </w:p>
        </w:tc>
        <w:tc>
          <w:tcPr>
            <w:tcW w:w="1078" w:type="dxa"/>
            <w:gridSpan w:val="2"/>
          </w:tcPr>
          <w:p>
            <w:pPr>
              <w:jc w:val="center"/>
              <w:rPr>
                <w:rFonts w:ascii="仿宋_GB2312" w:hAnsi="黑体" w:eastAsia="仿宋_GB2312"/>
                <w:kern w:val="0"/>
                <w:sz w:val="24"/>
                <w:szCs w:val="24"/>
              </w:rPr>
            </w:pPr>
            <w:r>
              <w:rPr>
                <w:rFonts w:hint="eastAsia" w:ascii="仿宋_GB2312" w:hAnsi="黑体" w:eastAsia="仿宋_GB2312"/>
                <w:kern w:val="0"/>
                <w:sz w:val="24"/>
                <w:szCs w:val="24"/>
              </w:rPr>
              <w:t>姓名</w:t>
            </w:r>
          </w:p>
        </w:tc>
        <w:tc>
          <w:tcPr>
            <w:tcW w:w="1843" w:type="dxa"/>
            <w:gridSpan w:val="2"/>
          </w:tcPr>
          <w:p>
            <w:pPr>
              <w:jc w:val="center"/>
              <w:rPr>
                <w:rFonts w:ascii="仿宋_GB2312" w:hAnsi="黑体" w:eastAsia="仿宋_GB2312"/>
                <w:kern w:val="0"/>
                <w:sz w:val="24"/>
                <w:szCs w:val="24"/>
              </w:rPr>
            </w:pPr>
            <w:r>
              <w:rPr>
                <w:rFonts w:hint="eastAsia" w:ascii="仿宋_GB2312" w:hAnsi="黑体" w:eastAsia="仿宋_GB2312"/>
                <w:kern w:val="0"/>
                <w:sz w:val="24"/>
                <w:szCs w:val="24"/>
              </w:rPr>
              <w:t>单位</w:t>
            </w:r>
          </w:p>
        </w:tc>
        <w:tc>
          <w:tcPr>
            <w:tcW w:w="992"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职称</w:t>
            </w:r>
          </w:p>
        </w:tc>
        <w:tc>
          <w:tcPr>
            <w:tcW w:w="1984" w:type="dxa"/>
            <w:gridSpan w:val="3"/>
          </w:tcPr>
          <w:p>
            <w:pPr>
              <w:jc w:val="center"/>
              <w:rPr>
                <w:rFonts w:ascii="仿宋_GB2312" w:hAnsi="黑体" w:eastAsia="仿宋_GB2312"/>
                <w:kern w:val="0"/>
                <w:sz w:val="24"/>
                <w:szCs w:val="24"/>
              </w:rPr>
            </w:pPr>
            <w:r>
              <w:rPr>
                <w:rFonts w:hint="eastAsia" w:ascii="仿宋_GB2312" w:hAnsi="黑体" w:eastAsia="仿宋_GB2312"/>
                <w:kern w:val="0"/>
                <w:sz w:val="24"/>
                <w:szCs w:val="24"/>
              </w:rPr>
              <w:t>承担任务</w:t>
            </w:r>
          </w:p>
        </w:tc>
        <w:tc>
          <w:tcPr>
            <w:tcW w:w="2410" w:type="dxa"/>
            <w:gridSpan w:val="2"/>
          </w:tcPr>
          <w:p>
            <w:pPr>
              <w:jc w:val="center"/>
              <w:rPr>
                <w:rFonts w:ascii="仿宋_GB2312" w:hAnsi="黑体" w:eastAsia="仿宋_GB2312"/>
                <w:kern w:val="0"/>
                <w:sz w:val="24"/>
                <w:szCs w:val="24"/>
              </w:rPr>
            </w:pPr>
            <w:r>
              <w:rPr>
                <w:rFonts w:hint="eastAsia" w:ascii="仿宋_GB2312" w:hAnsi="黑体" w:eastAsia="仿宋_GB2312"/>
                <w:kern w:val="0"/>
                <w:sz w:val="24"/>
                <w:szCs w:val="24"/>
              </w:rPr>
              <w:t>平台用户名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07" w:type="dxa"/>
            <w:gridSpan w:val="2"/>
          </w:tcPr>
          <w:p>
            <w:pPr>
              <w:jc w:val="center"/>
              <w:rPr>
                <w:rFonts w:ascii="仿宋_GB2312" w:hAnsi="黑体" w:eastAsia="仿宋_GB2312"/>
                <w:kern w:val="0"/>
                <w:sz w:val="24"/>
                <w:szCs w:val="24"/>
              </w:rPr>
            </w:pPr>
            <w:r>
              <w:rPr>
                <w:rFonts w:hint="eastAsia" w:ascii="仿宋_GB2312" w:hAnsi="黑体" w:eastAsia="仿宋_GB2312"/>
                <w:kern w:val="0"/>
                <w:sz w:val="24"/>
                <w:szCs w:val="24"/>
              </w:rPr>
              <w:t>1</w:t>
            </w:r>
          </w:p>
        </w:tc>
        <w:tc>
          <w:tcPr>
            <w:tcW w:w="1078" w:type="dxa"/>
            <w:gridSpan w:val="2"/>
          </w:tcPr>
          <w:p>
            <w:pPr>
              <w:rPr>
                <w:rFonts w:ascii="仿宋_GB2312" w:hAnsi="黑体" w:eastAsia="仿宋_GB2312"/>
                <w:kern w:val="0"/>
                <w:sz w:val="24"/>
                <w:szCs w:val="24"/>
              </w:rPr>
            </w:pPr>
          </w:p>
        </w:tc>
        <w:tc>
          <w:tcPr>
            <w:tcW w:w="1843" w:type="dxa"/>
            <w:gridSpan w:val="2"/>
          </w:tcPr>
          <w:p>
            <w:pPr>
              <w:rPr>
                <w:rFonts w:ascii="仿宋_GB2312" w:hAnsi="黑体" w:eastAsia="仿宋_GB2312"/>
                <w:kern w:val="0"/>
                <w:sz w:val="24"/>
                <w:szCs w:val="24"/>
              </w:rPr>
            </w:pPr>
          </w:p>
        </w:tc>
        <w:tc>
          <w:tcPr>
            <w:tcW w:w="992" w:type="dxa"/>
          </w:tcPr>
          <w:p>
            <w:pPr>
              <w:rPr>
                <w:rFonts w:ascii="仿宋_GB2312" w:hAnsi="黑体" w:eastAsia="仿宋_GB2312"/>
                <w:kern w:val="0"/>
                <w:sz w:val="24"/>
                <w:szCs w:val="24"/>
              </w:rPr>
            </w:pPr>
          </w:p>
        </w:tc>
        <w:tc>
          <w:tcPr>
            <w:tcW w:w="1984" w:type="dxa"/>
            <w:gridSpan w:val="3"/>
          </w:tcPr>
          <w:p>
            <w:pPr>
              <w:rPr>
                <w:rFonts w:ascii="仿宋_GB2312" w:hAnsi="黑体" w:eastAsia="仿宋_GB2312"/>
                <w:kern w:val="0"/>
                <w:sz w:val="24"/>
                <w:szCs w:val="24"/>
              </w:rPr>
            </w:pPr>
          </w:p>
        </w:tc>
        <w:tc>
          <w:tcPr>
            <w:tcW w:w="2410" w:type="dxa"/>
            <w:gridSpan w:val="2"/>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07" w:type="dxa"/>
            <w:gridSpan w:val="2"/>
          </w:tcPr>
          <w:p>
            <w:pPr>
              <w:jc w:val="center"/>
              <w:rPr>
                <w:rFonts w:ascii="仿宋_GB2312" w:hAnsi="黑体" w:eastAsia="仿宋_GB2312"/>
                <w:kern w:val="0"/>
                <w:sz w:val="24"/>
                <w:szCs w:val="24"/>
              </w:rPr>
            </w:pPr>
            <w:r>
              <w:rPr>
                <w:rFonts w:hint="eastAsia" w:ascii="仿宋_GB2312" w:hAnsi="黑体" w:eastAsia="仿宋_GB2312"/>
                <w:kern w:val="0"/>
                <w:sz w:val="24"/>
                <w:szCs w:val="24"/>
              </w:rPr>
              <w:t>2</w:t>
            </w:r>
          </w:p>
        </w:tc>
        <w:tc>
          <w:tcPr>
            <w:tcW w:w="1078" w:type="dxa"/>
            <w:gridSpan w:val="2"/>
          </w:tcPr>
          <w:p>
            <w:pPr>
              <w:rPr>
                <w:rFonts w:ascii="仿宋_GB2312" w:hAnsi="黑体" w:eastAsia="仿宋_GB2312"/>
                <w:kern w:val="0"/>
                <w:sz w:val="24"/>
                <w:szCs w:val="24"/>
              </w:rPr>
            </w:pPr>
          </w:p>
        </w:tc>
        <w:tc>
          <w:tcPr>
            <w:tcW w:w="1843" w:type="dxa"/>
            <w:gridSpan w:val="2"/>
          </w:tcPr>
          <w:p>
            <w:pPr>
              <w:rPr>
                <w:rFonts w:ascii="仿宋_GB2312" w:hAnsi="黑体" w:eastAsia="仿宋_GB2312"/>
                <w:kern w:val="0"/>
                <w:sz w:val="24"/>
                <w:szCs w:val="24"/>
              </w:rPr>
            </w:pPr>
          </w:p>
        </w:tc>
        <w:tc>
          <w:tcPr>
            <w:tcW w:w="992" w:type="dxa"/>
          </w:tcPr>
          <w:p>
            <w:pPr>
              <w:rPr>
                <w:rFonts w:ascii="仿宋_GB2312" w:hAnsi="黑体" w:eastAsia="仿宋_GB2312"/>
                <w:kern w:val="0"/>
                <w:sz w:val="24"/>
                <w:szCs w:val="24"/>
              </w:rPr>
            </w:pPr>
          </w:p>
        </w:tc>
        <w:tc>
          <w:tcPr>
            <w:tcW w:w="1984" w:type="dxa"/>
            <w:gridSpan w:val="3"/>
          </w:tcPr>
          <w:p>
            <w:pPr>
              <w:rPr>
                <w:rFonts w:ascii="仿宋_GB2312" w:hAnsi="黑体" w:eastAsia="仿宋_GB2312"/>
                <w:kern w:val="0"/>
                <w:sz w:val="24"/>
                <w:szCs w:val="24"/>
              </w:rPr>
            </w:pPr>
          </w:p>
        </w:tc>
        <w:tc>
          <w:tcPr>
            <w:tcW w:w="2410" w:type="dxa"/>
            <w:gridSpan w:val="2"/>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07" w:type="dxa"/>
            <w:gridSpan w:val="2"/>
          </w:tcPr>
          <w:p>
            <w:pPr>
              <w:jc w:val="center"/>
              <w:rPr>
                <w:rFonts w:ascii="仿宋_GB2312" w:hAnsi="黑体" w:eastAsia="仿宋_GB2312"/>
                <w:kern w:val="0"/>
                <w:sz w:val="24"/>
                <w:szCs w:val="24"/>
              </w:rPr>
            </w:pPr>
            <w:r>
              <w:rPr>
                <w:rFonts w:hint="eastAsia" w:ascii="仿宋_GB2312" w:hAnsi="黑体" w:eastAsia="仿宋_GB2312"/>
                <w:kern w:val="0"/>
                <w:sz w:val="24"/>
                <w:szCs w:val="24"/>
              </w:rPr>
              <w:t>3</w:t>
            </w:r>
          </w:p>
        </w:tc>
        <w:tc>
          <w:tcPr>
            <w:tcW w:w="1078" w:type="dxa"/>
            <w:gridSpan w:val="2"/>
          </w:tcPr>
          <w:p>
            <w:pPr>
              <w:rPr>
                <w:rFonts w:ascii="仿宋_GB2312" w:hAnsi="黑体" w:eastAsia="仿宋_GB2312"/>
                <w:kern w:val="0"/>
                <w:sz w:val="24"/>
                <w:szCs w:val="24"/>
              </w:rPr>
            </w:pPr>
          </w:p>
        </w:tc>
        <w:tc>
          <w:tcPr>
            <w:tcW w:w="1843" w:type="dxa"/>
            <w:gridSpan w:val="2"/>
          </w:tcPr>
          <w:p>
            <w:pPr>
              <w:rPr>
                <w:rFonts w:ascii="仿宋_GB2312" w:hAnsi="黑体" w:eastAsia="仿宋_GB2312"/>
                <w:kern w:val="0"/>
                <w:sz w:val="24"/>
                <w:szCs w:val="24"/>
              </w:rPr>
            </w:pPr>
          </w:p>
        </w:tc>
        <w:tc>
          <w:tcPr>
            <w:tcW w:w="992" w:type="dxa"/>
          </w:tcPr>
          <w:p>
            <w:pPr>
              <w:rPr>
                <w:rFonts w:ascii="仿宋_GB2312" w:hAnsi="黑体" w:eastAsia="仿宋_GB2312"/>
                <w:kern w:val="0"/>
                <w:sz w:val="24"/>
                <w:szCs w:val="24"/>
              </w:rPr>
            </w:pPr>
          </w:p>
        </w:tc>
        <w:tc>
          <w:tcPr>
            <w:tcW w:w="1984" w:type="dxa"/>
            <w:gridSpan w:val="3"/>
          </w:tcPr>
          <w:p>
            <w:pPr>
              <w:rPr>
                <w:rFonts w:ascii="仿宋_GB2312" w:hAnsi="黑体" w:eastAsia="仿宋_GB2312"/>
                <w:kern w:val="0"/>
                <w:sz w:val="24"/>
                <w:szCs w:val="24"/>
              </w:rPr>
            </w:pPr>
          </w:p>
        </w:tc>
        <w:tc>
          <w:tcPr>
            <w:tcW w:w="2410" w:type="dxa"/>
            <w:gridSpan w:val="2"/>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07" w:type="dxa"/>
            <w:gridSpan w:val="2"/>
          </w:tcPr>
          <w:p>
            <w:pPr>
              <w:jc w:val="center"/>
              <w:rPr>
                <w:rFonts w:ascii="仿宋_GB2312" w:hAnsi="黑体" w:eastAsia="仿宋_GB2312"/>
                <w:kern w:val="0"/>
                <w:sz w:val="24"/>
                <w:szCs w:val="24"/>
              </w:rPr>
            </w:pPr>
            <w:r>
              <w:rPr>
                <w:rFonts w:hint="eastAsia" w:ascii="仿宋_GB2312" w:hAnsi="黑体" w:eastAsia="仿宋_GB2312"/>
                <w:kern w:val="0"/>
                <w:sz w:val="24"/>
                <w:szCs w:val="24"/>
              </w:rPr>
              <w:t>4</w:t>
            </w:r>
          </w:p>
        </w:tc>
        <w:tc>
          <w:tcPr>
            <w:tcW w:w="1078" w:type="dxa"/>
            <w:gridSpan w:val="2"/>
          </w:tcPr>
          <w:p>
            <w:pPr>
              <w:rPr>
                <w:rFonts w:ascii="仿宋_GB2312" w:hAnsi="黑体" w:eastAsia="仿宋_GB2312"/>
                <w:kern w:val="0"/>
                <w:sz w:val="24"/>
                <w:szCs w:val="24"/>
              </w:rPr>
            </w:pPr>
          </w:p>
        </w:tc>
        <w:tc>
          <w:tcPr>
            <w:tcW w:w="1843" w:type="dxa"/>
            <w:gridSpan w:val="2"/>
          </w:tcPr>
          <w:p>
            <w:pPr>
              <w:rPr>
                <w:rFonts w:ascii="仿宋_GB2312" w:hAnsi="黑体" w:eastAsia="仿宋_GB2312"/>
                <w:kern w:val="0"/>
                <w:sz w:val="24"/>
                <w:szCs w:val="24"/>
              </w:rPr>
            </w:pPr>
          </w:p>
        </w:tc>
        <w:tc>
          <w:tcPr>
            <w:tcW w:w="992" w:type="dxa"/>
          </w:tcPr>
          <w:p>
            <w:pPr>
              <w:rPr>
                <w:rFonts w:ascii="仿宋_GB2312" w:hAnsi="黑体" w:eastAsia="仿宋_GB2312"/>
                <w:kern w:val="0"/>
                <w:sz w:val="24"/>
                <w:szCs w:val="24"/>
              </w:rPr>
            </w:pPr>
          </w:p>
        </w:tc>
        <w:tc>
          <w:tcPr>
            <w:tcW w:w="1984" w:type="dxa"/>
            <w:gridSpan w:val="3"/>
          </w:tcPr>
          <w:p>
            <w:pPr>
              <w:rPr>
                <w:rFonts w:ascii="仿宋_GB2312" w:hAnsi="黑体" w:eastAsia="仿宋_GB2312"/>
                <w:kern w:val="0"/>
                <w:sz w:val="24"/>
                <w:szCs w:val="24"/>
              </w:rPr>
            </w:pPr>
          </w:p>
        </w:tc>
        <w:tc>
          <w:tcPr>
            <w:tcW w:w="2410" w:type="dxa"/>
            <w:gridSpan w:val="2"/>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07" w:type="dxa"/>
            <w:gridSpan w:val="2"/>
          </w:tcPr>
          <w:p>
            <w:pPr>
              <w:jc w:val="center"/>
              <w:rPr>
                <w:rFonts w:ascii="仿宋_GB2312" w:hAnsi="黑体" w:eastAsia="仿宋_GB2312"/>
                <w:kern w:val="0"/>
                <w:sz w:val="24"/>
                <w:szCs w:val="24"/>
              </w:rPr>
            </w:pPr>
            <w:r>
              <w:rPr>
                <w:rFonts w:hint="eastAsia" w:ascii="仿宋_GB2312" w:hAnsi="黑体" w:eastAsia="仿宋_GB2312"/>
                <w:kern w:val="0"/>
                <w:sz w:val="24"/>
                <w:szCs w:val="24"/>
              </w:rPr>
              <w:t>5</w:t>
            </w:r>
          </w:p>
        </w:tc>
        <w:tc>
          <w:tcPr>
            <w:tcW w:w="1078" w:type="dxa"/>
            <w:gridSpan w:val="2"/>
          </w:tcPr>
          <w:p>
            <w:pPr>
              <w:rPr>
                <w:rFonts w:ascii="仿宋_GB2312" w:hAnsi="黑体" w:eastAsia="仿宋_GB2312"/>
                <w:kern w:val="0"/>
                <w:sz w:val="24"/>
                <w:szCs w:val="24"/>
              </w:rPr>
            </w:pPr>
          </w:p>
        </w:tc>
        <w:tc>
          <w:tcPr>
            <w:tcW w:w="1843" w:type="dxa"/>
            <w:gridSpan w:val="2"/>
          </w:tcPr>
          <w:p>
            <w:pPr>
              <w:rPr>
                <w:rFonts w:ascii="仿宋_GB2312" w:hAnsi="黑体" w:eastAsia="仿宋_GB2312"/>
                <w:kern w:val="0"/>
                <w:sz w:val="24"/>
                <w:szCs w:val="24"/>
              </w:rPr>
            </w:pPr>
          </w:p>
        </w:tc>
        <w:tc>
          <w:tcPr>
            <w:tcW w:w="992" w:type="dxa"/>
          </w:tcPr>
          <w:p>
            <w:pPr>
              <w:rPr>
                <w:rFonts w:ascii="仿宋_GB2312" w:hAnsi="黑体" w:eastAsia="仿宋_GB2312"/>
                <w:kern w:val="0"/>
                <w:sz w:val="24"/>
                <w:szCs w:val="24"/>
              </w:rPr>
            </w:pPr>
          </w:p>
        </w:tc>
        <w:tc>
          <w:tcPr>
            <w:tcW w:w="1984" w:type="dxa"/>
            <w:gridSpan w:val="3"/>
          </w:tcPr>
          <w:p>
            <w:pPr>
              <w:rPr>
                <w:rFonts w:ascii="仿宋_GB2312" w:hAnsi="黑体" w:eastAsia="仿宋_GB2312"/>
                <w:kern w:val="0"/>
                <w:sz w:val="24"/>
                <w:szCs w:val="24"/>
              </w:rPr>
            </w:pPr>
          </w:p>
        </w:tc>
        <w:tc>
          <w:tcPr>
            <w:tcW w:w="2410" w:type="dxa"/>
            <w:gridSpan w:val="2"/>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07" w:type="dxa"/>
            <w:gridSpan w:val="2"/>
          </w:tcPr>
          <w:p>
            <w:pPr>
              <w:jc w:val="center"/>
              <w:rPr>
                <w:rFonts w:ascii="仿宋_GB2312" w:hAnsi="黑体" w:eastAsia="仿宋_GB2312"/>
                <w:kern w:val="0"/>
                <w:sz w:val="24"/>
                <w:szCs w:val="24"/>
              </w:rPr>
            </w:pPr>
            <w:r>
              <w:rPr>
                <w:rFonts w:hint="eastAsia" w:ascii="仿宋_GB2312" w:hAnsi="黑体" w:eastAsia="仿宋_GB2312"/>
                <w:kern w:val="0"/>
                <w:sz w:val="24"/>
                <w:szCs w:val="24"/>
              </w:rPr>
              <w:t>…</w:t>
            </w:r>
          </w:p>
        </w:tc>
        <w:tc>
          <w:tcPr>
            <w:tcW w:w="1078" w:type="dxa"/>
            <w:gridSpan w:val="2"/>
          </w:tcPr>
          <w:p>
            <w:pPr>
              <w:rPr>
                <w:rFonts w:ascii="仿宋_GB2312" w:hAnsi="黑体" w:eastAsia="仿宋_GB2312"/>
                <w:kern w:val="0"/>
                <w:sz w:val="24"/>
                <w:szCs w:val="24"/>
              </w:rPr>
            </w:pPr>
          </w:p>
        </w:tc>
        <w:tc>
          <w:tcPr>
            <w:tcW w:w="1843" w:type="dxa"/>
            <w:gridSpan w:val="2"/>
          </w:tcPr>
          <w:p>
            <w:pPr>
              <w:rPr>
                <w:rFonts w:ascii="仿宋_GB2312" w:hAnsi="黑体" w:eastAsia="仿宋_GB2312"/>
                <w:kern w:val="0"/>
                <w:sz w:val="24"/>
                <w:szCs w:val="24"/>
              </w:rPr>
            </w:pPr>
          </w:p>
        </w:tc>
        <w:tc>
          <w:tcPr>
            <w:tcW w:w="992" w:type="dxa"/>
          </w:tcPr>
          <w:p>
            <w:pPr>
              <w:rPr>
                <w:rFonts w:ascii="仿宋_GB2312" w:hAnsi="黑体" w:eastAsia="仿宋_GB2312"/>
                <w:kern w:val="0"/>
                <w:sz w:val="24"/>
                <w:szCs w:val="24"/>
              </w:rPr>
            </w:pPr>
          </w:p>
        </w:tc>
        <w:tc>
          <w:tcPr>
            <w:tcW w:w="1984" w:type="dxa"/>
            <w:gridSpan w:val="3"/>
          </w:tcPr>
          <w:p>
            <w:pPr>
              <w:rPr>
                <w:rFonts w:ascii="仿宋_GB2312" w:hAnsi="黑体" w:eastAsia="仿宋_GB2312"/>
                <w:kern w:val="0"/>
                <w:sz w:val="24"/>
                <w:szCs w:val="24"/>
              </w:rPr>
            </w:pPr>
          </w:p>
        </w:tc>
        <w:tc>
          <w:tcPr>
            <w:tcW w:w="2410" w:type="dxa"/>
            <w:gridSpan w:val="2"/>
          </w:tcPr>
          <w:p>
            <w:pPr>
              <w:rPr>
                <w:rFonts w:ascii="仿宋_GB2312" w:hAnsi="黑体" w:eastAsia="仿宋_GB2312"/>
                <w:kern w:val="0"/>
                <w:sz w:val="24"/>
                <w:szCs w:val="24"/>
              </w:rPr>
            </w:pPr>
          </w:p>
        </w:tc>
      </w:tr>
      <w:tr>
        <w:tblPrEx>
          <w:tblBorders>
            <w:top w:val="none" w:color="auto" w:sz="0"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9214" w:type="dxa"/>
            <w:gridSpan w:val="12"/>
          </w:tcPr>
          <w:p>
            <w:pPr>
              <w:rPr>
                <w:rFonts w:ascii="仿宋_GB2312" w:eastAsia="仿宋_GB2312"/>
                <w:kern w:val="0"/>
                <w:sz w:val="24"/>
                <w:szCs w:val="24"/>
              </w:rPr>
            </w:pPr>
            <w:r>
              <w:rPr>
                <w:rFonts w:hint="eastAsia" w:ascii="黑体" w:hAnsi="黑体" w:eastAsia="黑体"/>
                <w:kern w:val="0"/>
                <w:sz w:val="24"/>
                <w:szCs w:val="24"/>
              </w:rPr>
              <w:t>课程负责人教学情况（不超过500字）</w:t>
            </w:r>
          </w:p>
        </w:tc>
      </w:tr>
      <w:tr>
        <w:tblPrEx>
          <w:tblBorders>
            <w:top w:val="none" w:color="auto" w:sz="0"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61" w:hRule="atLeast"/>
        </w:trPr>
        <w:tc>
          <w:tcPr>
            <w:tcW w:w="9214" w:type="dxa"/>
            <w:gridSpan w:val="12"/>
          </w:tcPr>
          <w:p>
            <w:pPr>
              <w:rPr>
                <w:rFonts w:ascii="仿宋_GB2312" w:hAnsi="仿宋" w:eastAsia="仿宋_GB2312"/>
                <w:kern w:val="0"/>
                <w:sz w:val="24"/>
                <w:szCs w:val="24"/>
              </w:rPr>
            </w:pPr>
            <w:r>
              <w:rPr>
                <w:rFonts w:hint="eastAsia" w:ascii="仿宋_GB2312" w:hAnsi="仿宋" w:eastAsia="仿宋_GB2312"/>
                <w:kern w:val="0"/>
                <w:sz w:val="24"/>
                <w:szCs w:val="24"/>
              </w:rPr>
              <w:t>（近5年来承担该门课程教学任务、开展教学研究、获得教学奖励方面的情况）</w:t>
            </w:r>
          </w:p>
          <w:p>
            <w:pPr>
              <w:rPr>
                <w:rFonts w:ascii="仿宋_GB2312" w:hAnsi="仿宋" w:eastAsia="仿宋_GB2312"/>
                <w:kern w:val="0"/>
                <w:sz w:val="24"/>
                <w:szCs w:val="24"/>
              </w:rPr>
            </w:pPr>
          </w:p>
          <w:p>
            <w:pPr>
              <w:rPr>
                <w:rFonts w:ascii="仿宋_GB2312" w:hAnsi="仿宋" w:eastAsia="仿宋_GB2312"/>
                <w:kern w:val="0"/>
                <w:sz w:val="24"/>
                <w:szCs w:val="24"/>
              </w:rPr>
            </w:pPr>
          </w:p>
          <w:p>
            <w:pPr>
              <w:rPr>
                <w:rFonts w:ascii="仿宋_GB2312" w:hAnsi="仿宋" w:eastAsia="仿宋_GB2312"/>
                <w:kern w:val="0"/>
                <w:sz w:val="24"/>
                <w:szCs w:val="24"/>
              </w:rPr>
            </w:pPr>
          </w:p>
          <w:p>
            <w:pPr>
              <w:rPr>
                <w:rFonts w:ascii="仿宋_GB2312" w:hAnsi="仿宋" w:eastAsia="仿宋_GB2312"/>
                <w:kern w:val="0"/>
                <w:sz w:val="24"/>
                <w:szCs w:val="24"/>
              </w:rPr>
            </w:pPr>
          </w:p>
          <w:p>
            <w:pPr>
              <w:rPr>
                <w:rFonts w:ascii="仿宋_GB2312" w:hAnsi="仿宋" w:eastAsia="仿宋_GB2312"/>
                <w:kern w:val="0"/>
                <w:sz w:val="24"/>
                <w:szCs w:val="24"/>
              </w:rPr>
            </w:pPr>
          </w:p>
          <w:p>
            <w:pPr>
              <w:rPr>
                <w:rFonts w:ascii="仿宋_GB2312" w:hAnsi="仿宋" w:eastAsia="仿宋_GB2312"/>
                <w:kern w:val="0"/>
                <w:sz w:val="24"/>
                <w:szCs w:val="24"/>
              </w:rPr>
            </w:pPr>
          </w:p>
          <w:p>
            <w:pPr>
              <w:rPr>
                <w:rFonts w:ascii="仿宋_GB2312" w:eastAsia="仿宋_GB2312"/>
                <w:kern w:val="0"/>
                <w:sz w:val="24"/>
                <w:szCs w:val="24"/>
              </w:rPr>
            </w:pPr>
          </w:p>
        </w:tc>
      </w:tr>
    </w:tbl>
    <w:p>
      <w:pPr>
        <w:rPr>
          <w:rFonts w:ascii="黑体" w:hAnsi="黑体" w:eastAsia="黑体"/>
          <w:sz w:val="24"/>
          <w:szCs w:val="24"/>
        </w:rPr>
      </w:pPr>
      <w:r>
        <w:rPr>
          <w:rFonts w:hint="eastAsia" w:ascii="黑体" w:hAnsi="黑体" w:eastAsia="黑体"/>
          <w:sz w:val="24"/>
          <w:szCs w:val="24"/>
        </w:rPr>
        <w:t>三、课程简介及课程特色（不超过800字）</w:t>
      </w:r>
    </w:p>
    <w:tbl>
      <w:tblPr>
        <w:tblStyle w:val="6"/>
        <w:tblW w:w="9214" w:type="dxa"/>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901" w:hRule="atLeast"/>
        </w:trPr>
        <w:tc>
          <w:tcPr>
            <w:tcW w:w="9214" w:type="dxa"/>
          </w:tcPr>
          <w:p>
            <w:pPr>
              <w:rPr>
                <w:rFonts w:ascii="仿宋_GB2312" w:hAnsi="仿宋" w:eastAsia="仿宋_GB2312"/>
                <w:kern w:val="0"/>
                <w:sz w:val="24"/>
                <w:szCs w:val="24"/>
              </w:rPr>
            </w:pPr>
            <w:r>
              <w:rPr>
                <w:rFonts w:hint="eastAsia" w:ascii="仿宋_GB2312" w:hAnsi="仿宋" w:eastAsia="仿宋_GB2312"/>
                <w:kern w:val="0"/>
                <w:sz w:val="24"/>
                <w:szCs w:val="24"/>
              </w:rPr>
              <w:t>（课程主要内容及面向对象，本课程运用信息技术在课程体系、教学内容和教学方法等方面的改革情况）</w:t>
            </w: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tc>
      </w:tr>
    </w:tbl>
    <w:p>
      <w:pPr>
        <w:rPr>
          <w:rFonts w:ascii="黑体" w:hAnsi="黑体" w:eastAsia="黑体"/>
          <w:sz w:val="24"/>
          <w:szCs w:val="24"/>
        </w:rPr>
      </w:pPr>
      <w:r>
        <w:rPr>
          <w:rFonts w:hint="eastAsia" w:ascii="黑体" w:hAnsi="黑体" w:eastAsia="黑体"/>
          <w:sz w:val="24"/>
          <w:szCs w:val="24"/>
        </w:rPr>
        <w:t>四、课程考核（试）情况（不超过500字）</w:t>
      </w:r>
    </w:p>
    <w:tbl>
      <w:tblPr>
        <w:tblStyle w:val="6"/>
        <w:tblW w:w="9214" w:type="dxa"/>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967" w:hRule="atLeast"/>
        </w:trPr>
        <w:tc>
          <w:tcPr>
            <w:tcW w:w="9214" w:type="dxa"/>
          </w:tcPr>
          <w:p>
            <w:pPr>
              <w:rPr>
                <w:rFonts w:ascii="仿宋_GB2312" w:hAnsi="仿宋" w:eastAsia="仿宋_GB2312"/>
                <w:kern w:val="0"/>
                <w:sz w:val="24"/>
                <w:szCs w:val="24"/>
              </w:rPr>
            </w:pPr>
            <w:r>
              <w:rPr>
                <w:rFonts w:hint="eastAsia" w:ascii="仿宋_GB2312" w:hAnsi="仿宋" w:eastAsia="仿宋_GB2312"/>
                <w:kern w:val="0"/>
                <w:sz w:val="24"/>
                <w:szCs w:val="24"/>
              </w:rPr>
              <w:t>[对学习者学习的考核（试）办法，成绩评定方式等。如果为学分认定课，须将附件2课程数据信息表相应的两期在线试题附后]</w:t>
            </w:r>
          </w:p>
          <w:p>
            <w:pPr>
              <w:adjustRightInd w:val="0"/>
              <w:snapToGrid w:val="0"/>
              <w:spacing w:line="360" w:lineRule="auto"/>
              <w:ind w:right="284"/>
              <w:rPr>
                <w:rFonts w:ascii="仿宋_GB2312" w:eastAsia="仿宋_GB2312"/>
                <w:kern w:val="0"/>
                <w:sz w:val="24"/>
                <w:szCs w:val="24"/>
              </w:rPr>
            </w:pPr>
          </w:p>
          <w:p>
            <w:pPr>
              <w:adjustRightInd w:val="0"/>
              <w:snapToGrid w:val="0"/>
              <w:spacing w:line="360" w:lineRule="auto"/>
              <w:ind w:right="284"/>
              <w:rPr>
                <w:rFonts w:ascii="仿宋_GB2312" w:eastAsia="仿宋_GB2312"/>
                <w:kern w:val="0"/>
                <w:sz w:val="24"/>
                <w:szCs w:val="24"/>
              </w:rPr>
            </w:pPr>
          </w:p>
          <w:p>
            <w:pPr>
              <w:adjustRightInd w:val="0"/>
              <w:snapToGrid w:val="0"/>
              <w:spacing w:line="360" w:lineRule="auto"/>
              <w:ind w:right="284"/>
              <w:rPr>
                <w:rFonts w:ascii="仿宋_GB2312" w:eastAsia="仿宋_GB2312"/>
                <w:kern w:val="0"/>
                <w:sz w:val="24"/>
                <w:szCs w:val="24"/>
              </w:rPr>
            </w:pPr>
          </w:p>
          <w:p>
            <w:pPr>
              <w:adjustRightInd w:val="0"/>
              <w:snapToGrid w:val="0"/>
              <w:spacing w:line="360" w:lineRule="auto"/>
              <w:ind w:right="284"/>
              <w:rPr>
                <w:rFonts w:ascii="仿宋_GB2312" w:eastAsia="仿宋_GB2312"/>
                <w:kern w:val="0"/>
                <w:sz w:val="24"/>
                <w:szCs w:val="24"/>
              </w:rPr>
            </w:pPr>
          </w:p>
          <w:p>
            <w:pPr>
              <w:adjustRightInd w:val="0"/>
              <w:snapToGrid w:val="0"/>
              <w:spacing w:line="360" w:lineRule="auto"/>
              <w:ind w:right="284"/>
              <w:rPr>
                <w:rFonts w:ascii="仿宋_GB2312" w:eastAsia="仿宋_GB2312"/>
                <w:kern w:val="0"/>
                <w:sz w:val="24"/>
                <w:szCs w:val="24"/>
              </w:rPr>
            </w:pPr>
          </w:p>
          <w:p>
            <w:pPr>
              <w:adjustRightInd w:val="0"/>
              <w:snapToGrid w:val="0"/>
              <w:spacing w:line="360" w:lineRule="auto"/>
              <w:ind w:right="284"/>
              <w:rPr>
                <w:rFonts w:ascii="仿宋_GB2312" w:eastAsia="仿宋_GB2312"/>
                <w:kern w:val="0"/>
                <w:sz w:val="24"/>
                <w:szCs w:val="24"/>
              </w:rPr>
            </w:pPr>
          </w:p>
        </w:tc>
      </w:tr>
    </w:tbl>
    <w:p>
      <w:pPr>
        <w:rPr>
          <w:rFonts w:ascii="黑体" w:hAnsi="黑体" w:eastAsia="黑体"/>
          <w:sz w:val="24"/>
          <w:szCs w:val="24"/>
        </w:rPr>
      </w:pPr>
    </w:p>
    <w:p>
      <w:pPr>
        <w:rPr>
          <w:rFonts w:ascii="黑体" w:hAnsi="黑体" w:eastAsia="黑体"/>
          <w:sz w:val="24"/>
          <w:szCs w:val="24"/>
        </w:rPr>
      </w:pPr>
    </w:p>
    <w:p>
      <w:pPr>
        <w:rPr>
          <w:rFonts w:ascii="黑体" w:hAnsi="黑体" w:eastAsia="黑体"/>
          <w:sz w:val="24"/>
          <w:szCs w:val="24"/>
        </w:rPr>
      </w:pPr>
      <w:r>
        <w:rPr>
          <w:rFonts w:hint="eastAsia" w:ascii="黑体" w:hAnsi="黑体" w:eastAsia="黑体"/>
          <w:sz w:val="24"/>
          <w:szCs w:val="24"/>
        </w:rPr>
        <w:t>五、课程应用情况（不超过800字）</w:t>
      </w:r>
    </w:p>
    <w:tbl>
      <w:tblPr>
        <w:tblStyle w:val="6"/>
        <w:tblW w:w="9214" w:type="dxa"/>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731" w:hRule="atLeast"/>
        </w:trPr>
        <w:tc>
          <w:tcPr>
            <w:tcW w:w="9214" w:type="dxa"/>
          </w:tcPr>
          <w:p>
            <w:pPr>
              <w:rPr>
                <w:rFonts w:ascii="仿宋_GB2312" w:hAnsi="仿宋" w:eastAsia="仿宋_GB2312"/>
                <w:kern w:val="0"/>
                <w:sz w:val="24"/>
                <w:szCs w:val="24"/>
              </w:rPr>
            </w:pPr>
            <w:r>
              <w:rPr>
                <w:rFonts w:hint="eastAsia" w:ascii="仿宋_GB2312" w:hAnsi="仿宋" w:eastAsia="仿宋_GB2312"/>
                <w:kern w:val="0"/>
                <w:sz w:val="24"/>
                <w:szCs w:val="24"/>
              </w:rPr>
              <w:t>（在申报高校教学中的应用情况；面向其他高校学生和社会学习者应用情况及效果，其中包括使用课程学校总数、选课总人数、使用课程学校名称等）</w:t>
            </w: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tc>
      </w:tr>
    </w:tbl>
    <w:p>
      <w:pPr>
        <w:rPr>
          <w:rFonts w:ascii="黑体" w:hAnsi="黑体" w:eastAsia="黑体"/>
          <w:sz w:val="24"/>
          <w:szCs w:val="24"/>
        </w:rPr>
      </w:pPr>
      <w:r>
        <w:rPr>
          <w:rFonts w:hint="eastAsia" w:ascii="黑体" w:hAnsi="黑体" w:eastAsia="黑体"/>
          <w:sz w:val="24"/>
          <w:szCs w:val="24"/>
        </w:rPr>
        <w:t>六、课程建设计划（不超过500字）</w:t>
      </w:r>
    </w:p>
    <w:tbl>
      <w:tblPr>
        <w:tblStyle w:val="6"/>
        <w:tblW w:w="9214" w:type="dxa"/>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53" w:hRule="atLeast"/>
        </w:trPr>
        <w:tc>
          <w:tcPr>
            <w:tcW w:w="9214" w:type="dxa"/>
          </w:tcPr>
          <w:p>
            <w:pPr>
              <w:rPr>
                <w:rFonts w:ascii="仿宋_GB2312" w:hAnsi="仿宋" w:eastAsia="仿宋_GB2312"/>
                <w:kern w:val="0"/>
                <w:sz w:val="24"/>
                <w:szCs w:val="24"/>
              </w:rPr>
            </w:pPr>
            <w:r>
              <w:rPr>
                <w:rFonts w:hint="eastAsia" w:ascii="仿宋_GB2312" w:hAnsi="仿宋" w:eastAsia="仿宋_GB2312"/>
                <w:kern w:val="0"/>
                <w:sz w:val="24"/>
                <w:szCs w:val="24"/>
              </w:rPr>
              <w:t>（今后5年继续面向高校和社会开放学习服务计划，包括面向高校的教学应用计划和面向社会开设期次、持续更新和提供教学服务设想等）</w:t>
            </w:r>
          </w:p>
          <w:p>
            <w:pPr>
              <w:adjustRightInd w:val="0"/>
              <w:snapToGrid w:val="0"/>
              <w:spacing w:line="360" w:lineRule="auto"/>
              <w:ind w:right="284"/>
              <w:jc w:val="left"/>
              <w:rPr>
                <w:rFonts w:ascii="仿宋_GB2312" w:eastAsia="仿宋_GB2312"/>
                <w:kern w:val="0"/>
                <w:sz w:val="24"/>
                <w:szCs w:val="24"/>
              </w:rPr>
            </w:pPr>
          </w:p>
          <w:p>
            <w:pPr>
              <w:adjustRightInd w:val="0"/>
              <w:snapToGrid w:val="0"/>
              <w:spacing w:line="360" w:lineRule="auto"/>
              <w:ind w:right="284"/>
              <w:rPr>
                <w:rFonts w:ascii="仿宋_GB2312" w:eastAsia="仿宋_GB2312"/>
                <w:kern w:val="0"/>
                <w:sz w:val="24"/>
                <w:szCs w:val="24"/>
              </w:rPr>
            </w:pPr>
          </w:p>
          <w:p>
            <w:pPr>
              <w:adjustRightInd w:val="0"/>
              <w:snapToGrid w:val="0"/>
              <w:spacing w:line="360" w:lineRule="auto"/>
              <w:ind w:right="284"/>
              <w:jc w:val="left"/>
              <w:rPr>
                <w:rFonts w:ascii="仿宋_GB2312" w:eastAsia="仿宋_GB2312"/>
                <w:kern w:val="0"/>
                <w:sz w:val="24"/>
                <w:szCs w:val="24"/>
              </w:rPr>
            </w:pPr>
          </w:p>
          <w:p>
            <w:pPr>
              <w:adjustRightInd w:val="0"/>
              <w:snapToGrid w:val="0"/>
              <w:spacing w:line="360" w:lineRule="auto"/>
              <w:ind w:right="284"/>
              <w:jc w:val="left"/>
              <w:rPr>
                <w:rFonts w:ascii="仿宋_GB2312" w:eastAsia="仿宋_GB2312"/>
                <w:kern w:val="0"/>
                <w:sz w:val="24"/>
                <w:szCs w:val="24"/>
              </w:rPr>
            </w:pPr>
          </w:p>
          <w:p>
            <w:pPr>
              <w:adjustRightInd w:val="0"/>
              <w:snapToGrid w:val="0"/>
              <w:spacing w:line="360" w:lineRule="auto"/>
              <w:ind w:right="284"/>
              <w:jc w:val="left"/>
              <w:rPr>
                <w:rFonts w:ascii="仿宋_GB2312" w:eastAsia="仿宋_GB2312"/>
                <w:kern w:val="0"/>
                <w:sz w:val="24"/>
                <w:szCs w:val="24"/>
              </w:rPr>
            </w:pPr>
          </w:p>
          <w:p>
            <w:pPr>
              <w:adjustRightInd w:val="0"/>
              <w:snapToGrid w:val="0"/>
              <w:spacing w:line="360" w:lineRule="auto"/>
              <w:ind w:right="284"/>
              <w:jc w:val="left"/>
              <w:rPr>
                <w:rFonts w:ascii="仿宋_GB2312" w:eastAsia="仿宋_GB2312"/>
                <w:kern w:val="0"/>
                <w:sz w:val="24"/>
                <w:szCs w:val="24"/>
              </w:rPr>
            </w:pPr>
          </w:p>
          <w:p>
            <w:pPr>
              <w:adjustRightInd w:val="0"/>
              <w:snapToGrid w:val="0"/>
              <w:spacing w:line="360" w:lineRule="auto"/>
              <w:ind w:right="284"/>
              <w:jc w:val="left"/>
              <w:rPr>
                <w:rFonts w:ascii="仿宋_GB2312" w:eastAsia="仿宋_GB2312"/>
                <w:kern w:val="0"/>
                <w:sz w:val="24"/>
                <w:szCs w:val="24"/>
              </w:rPr>
            </w:pPr>
          </w:p>
          <w:p>
            <w:pPr>
              <w:adjustRightInd w:val="0"/>
              <w:snapToGrid w:val="0"/>
              <w:spacing w:line="360" w:lineRule="auto"/>
              <w:ind w:right="284"/>
              <w:jc w:val="left"/>
              <w:rPr>
                <w:rFonts w:ascii="仿宋_GB2312" w:eastAsia="仿宋_GB2312"/>
                <w:kern w:val="0"/>
                <w:sz w:val="24"/>
                <w:szCs w:val="24"/>
              </w:rPr>
            </w:pPr>
          </w:p>
          <w:p>
            <w:pPr>
              <w:adjustRightInd w:val="0"/>
              <w:snapToGrid w:val="0"/>
              <w:spacing w:line="360" w:lineRule="auto"/>
              <w:ind w:right="284"/>
              <w:jc w:val="left"/>
              <w:rPr>
                <w:rFonts w:ascii="仿宋_GB2312" w:eastAsia="仿宋_GB2312"/>
                <w:kern w:val="0"/>
                <w:sz w:val="24"/>
                <w:szCs w:val="24"/>
              </w:rPr>
            </w:pPr>
          </w:p>
          <w:p>
            <w:pPr>
              <w:adjustRightInd w:val="0"/>
              <w:snapToGrid w:val="0"/>
              <w:spacing w:line="360" w:lineRule="auto"/>
              <w:ind w:right="284"/>
              <w:jc w:val="left"/>
              <w:rPr>
                <w:rFonts w:ascii="仿宋_GB2312" w:eastAsia="仿宋_GB2312"/>
                <w:kern w:val="0"/>
                <w:sz w:val="24"/>
                <w:szCs w:val="24"/>
              </w:rPr>
            </w:pPr>
          </w:p>
          <w:p>
            <w:pPr>
              <w:adjustRightInd w:val="0"/>
              <w:snapToGrid w:val="0"/>
              <w:spacing w:line="360" w:lineRule="auto"/>
              <w:ind w:right="284"/>
              <w:jc w:val="left"/>
              <w:rPr>
                <w:rFonts w:ascii="仿宋_GB2312" w:eastAsia="仿宋_GB2312"/>
                <w:kern w:val="0"/>
                <w:sz w:val="24"/>
                <w:szCs w:val="24"/>
              </w:rPr>
            </w:pPr>
          </w:p>
          <w:p>
            <w:pPr>
              <w:adjustRightInd w:val="0"/>
              <w:snapToGrid w:val="0"/>
              <w:spacing w:line="360" w:lineRule="auto"/>
              <w:ind w:right="284"/>
              <w:jc w:val="left"/>
              <w:rPr>
                <w:rFonts w:ascii="仿宋_GB2312" w:eastAsia="仿宋_GB2312"/>
                <w:kern w:val="0"/>
                <w:sz w:val="24"/>
                <w:szCs w:val="24"/>
              </w:rPr>
            </w:pPr>
          </w:p>
          <w:p>
            <w:pPr>
              <w:adjustRightInd w:val="0"/>
              <w:snapToGrid w:val="0"/>
              <w:spacing w:line="360" w:lineRule="auto"/>
              <w:ind w:right="284"/>
              <w:jc w:val="left"/>
              <w:rPr>
                <w:rFonts w:ascii="仿宋_GB2312" w:eastAsia="仿宋_GB2312"/>
                <w:kern w:val="0"/>
                <w:sz w:val="24"/>
                <w:szCs w:val="24"/>
              </w:rPr>
            </w:pPr>
          </w:p>
        </w:tc>
      </w:tr>
    </w:tbl>
    <w:p>
      <w:pPr>
        <w:rPr>
          <w:rFonts w:ascii="黑体" w:hAnsi="黑体" w:eastAsia="黑体"/>
          <w:sz w:val="24"/>
          <w:szCs w:val="24"/>
        </w:rPr>
      </w:pPr>
      <w:r>
        <w:rPr>
          <w:rFonts w:hint="eastAsia" w:ascii="黑体" w:hAnsi="黑体" w:eastAsia="黑体"/>
          <w:sz w:val="24"/>
          <w:szCs w:val="24"/>
        </w:rPr>
        <w:t>七、课程负责人诚信承诺</w:t>
      </w:r>
    </w:p>
    <w:tbl>
      <w:tblPr>
        <w:tblStyle w:val="6"/>
        <w:tblW w:w="9220" w:type="dxa"/>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628" w:hRule="atLeast"/>
        </w:trPr>
        <w:tc>
          <w:tcPr>
            <w:tcW w:w="9220" w:type="dxa"/>
          </w:tcPr>
          <w:p>
            <w:pPr>
              <w:rPr>
                <w:rFonts w:ascii="仿宋_GB2312" w:hAnsi="仿宋" w:eastAsia="仿宋_GB2312"/>
                <w:kern w:val="0"/>
                <w:sz w:val="24"/>
                <w:szCs w:val="24"/>
              </w:rPr>
            </w:pPr>
          </w:p>
          <w:p>
            <w:pPr>
              <w:rPr>
                <w:rFonts w:ascii="仿宋_GB2312" w:hAnsi="仿宋" w:eastAsia="仿宋_GB2312"/>
                <w:kern w:val="0"/>
                <w:sz w:val="24"/>
                <w:szCs w:val="24"/>
              </w:rPr>
            </w:pPr>
            <w:r>
              <w:rPr>
                <w:rFonts w:hint="eastAsia" w:ascii="仿宋_GB2312" w:hAnsi="仿宋" w:eastAsia="仿宋_GB2312"/>
                <w:kern w:val="0"/>
                <w:sz w:val="24"/>
                <w:szCs w:val="24"/>
              </w:rPr>
              <w:t>本人已认真填写并检查以上材料，保证内容真实有效。</w:t>
            </w:r>
          </w:p>
          <w:p>
            <w:pPr>
              <w:adjustRightInd w:val="0"/>
              <w:snapToGrid w:val="0"/>
              <w:spacing w:line="360" w:lineRule="auto"/>
              <w:ind w:right="1418"/>
              <w:rPr>
                <w:rFonts w:ascii="仿宋_GB2312" w:hAnsi="仿宋" w:eastAsia="仿宋_GB2312"/>
                <w:kern w:val="0"/>
                <w:sz w:val="24"/>
                <w:szCs w:val="24"/>
              </w:rPr>
            </w:pPr>
          </w:p>
          <w:p>
            <w:pPr>
              <w:adjustRightInd w:val="0"/>
              <w:snapToGrid w:val="0"/>
              <w:spacing w:line="360" w:lineRule="auto"/>
              <w:ind w:right="1418"/>
              <w:jc w:val="center"/>
              <w:rPr>
                <w:rFonts w:ascii="仿宋_GB2312" w:hAnsi="仿宋" w:eastAsia="仿宋_GB2312"/>
                <w:kern w:val="0"/>
                <w:sz w:val="24"/>
                <w:szCs w:val="24"/>
              </w:rPr>
            </w:pPr>
            <w:r>
              <w:rPr>
                <w:rFonts w:hint="eastAsia" w:ascii="仿宋_GB2312" w:hAnsi="仿宋" w:eastAsia="仿宋_GB2312"/>
                <w:kern w:val="0"/>
                <w:sz w:val="24"/>
                <w:szCs w:val="24"/>
              </w:rPr>
              <w:t xml:space="preserve"> 课程负责人（签字）：</w:t>
            </w:r>
          </w:p>
          <w:p>
            <w:pPr>
              <w:rPr>
                <w:rFonts w:ascii="仿宋_GB2312" w:hAnsi="黑体" w:eastAsia="仿宋_GB2312"/>
                <w:kern w:val="0"/>
                <w:sz w:val="24"/>
                <w:szCs w:val="24"/>
              </w:rPr>
            </w:pPr>
            <w:r>
              <w:rPr>
                <w:rFonts w:hint="eastAsia" w:ascii="仿宋_GB2312" w:hAnsi="仿宋" w:eastAsia="仿宋_GB2312"/>
                <w:kern w:val="0"/>
                <w:sz w:val="24"/>
                <w:szCs w:val="24"/>
              </w:rPr>
              <w:t xml:space="preserve">                                                  年    月    日</w:t>
            </w:r>
          </w:p>
        </w:tc>
      </w:tr>
    </w:tbl>
    <w:p>
      <w:pPr>
        <w:rPr>
          <w:rFonts w:ascii="黑体" w:hAnsi="黑体" w:eastAsia="黑体"/>
          <w:sz w:val="24"/>
          <w:szCs w:val="24"/>
        </w:rPr>
      </w:pPr>
      <w:r>
        <w:rPr>
          <w:rFonts w:hint="eastAsia" w:ascii="黑体" w:hAnsi="黑体" w:eastAsia="黑体"/>
          <w:sz w:val="24"/>
          <w:szCs w:val="24"/>
        </w:rPr>
        <w:t>八、附件材料清单</w:t>
      </w:r>
    </w:p>
    <w:tbl>
      <w:tblPr>
        <w:tblStyle w:val="6"/>
        <w:tblW w:w="9214" w:type="dxa"/>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21" w:hRule="atLeast"/>
        </w:trPr>
        <w:tc>
          <w:tcPr>
            <w:tcW w:w="9214" w:type="dxa"/>
          </w:tcPr>
          <w:p>
            <w:pPr>
              <w:adjustRightInd w:val="0"/>
              <w:snapToGrid w:val="0"/>
              <w:rPr>
                <w:rFonts w:ascii="仿宋_GB2312" w:hAnsi="仿宋" w:eastAsia="仿宋_GB2312"/>
                <w:b/>
                <w:kern w:val="0"/>
                <w:sz w:val="24"/>
                <w:szCs w:val="24"/>
              </w:rPr>
            </w:pPr>
            <w:r>
              <w:rPr>
                <w:rFonts w:hint="eastAsia" w:ascii="仿宋_GB2312" w:hAnsi="黑体" w:eastAsia="仿宋_GB2312"/>
                <w:b/>
                <w:kern w:val="0"/>
                <w:sz w:val="24"/>
                <w:szCs w:val="24"/>
              </w:rPr>
              <w:t>1.政治审查意见</w:t>
            </w:r>
            <w:r>
              <w:rPr>
                <w:rFonts w:hint="eastAsia" w:ascii="仿宋_GB2312" w:hAnsi="仿宋" w:eastAsia="仿宋_GB2312"/>
                <w:b/>
                <w:kern w:val="0"/>
                <w:sz w:val="24"/>
                <w:szCs w:val="24"/>
              </w:rPr>
              <w:t>（必须提供）</w:t>
            </w:r>
          </w:p>
          <w:p>
            <w:pPr>
              <w:adjustRightInd w:val="0"/>
              <w:snapToGrid w:val="0"/>
              <w:rPr>
                <w:rFonts w:ascii="仿宋_GB2312" w:hAnsi="仿宋" w:eastAsia="仿宋_GB2312"/>
                <w:kern w:val="0"/>
                <w:sz w:val="24"/>
                <w:szCs w:val="24"/>
              </w:rPr>
            </w:pPr>
            <w:r>
              <w:rPr>
                <w:rFonts w:hint="eastAsia" w:ascii="仿宋_GB2312" w:hAnsi="仿宋" w:eastAsia="仿宋_GB2312"/>
                <w:kern w:val="0"/>
                <w:sz w:val="24"/>
                <w:szCs w:val="24"/>
              </w:rPr>
              <w:t>（本校党委对本校课程团队成员情况进行审查，以及对课程政治导向把关审查情况，确保课程正确的政治方向、价值取向。团队涉及多校时需要各校分别出具。须由学校党委盖章。无统一格式要求。）</w:t>
            </w:r>
          </w:p>
          <w:p>
            <w:pPr>
              <w:adjustRightInd w:val="0"/>
              <w:snapToGrid w:val="0"/>
              <w:rPr>
                <w:rFonts w:ascii="仿宋_GB2312" w:hAnsi="仿宋" w:eastAsia="仿宋_GB2312"/>
                <w:b/>
                <w:kern w:val="0"/>
                <w:sz w:val="24"/>
                <w:szCs w:val="24"/>
              </w:rPr>
            </w:pPr>
            <w:r>
              <w:rPr>
                <w:rFonts w:hint="eastAsia" w:ascii="仿宋_GB2312" w:hAnsi="黑体" w:eastAsia="仿宋_GB2312"/>
                <w:b/>
                <w:kern w:val="0"/>
                <w:sz w:val="24"/>
                <w:szCs w:val="24"/>
              </w:rPr>
              <w:t>2.学术性评价意见</w:t>
            </w:r>
            <w:r>
              <w:rPr>
                <w:rFonts w:hint="eastAsia" w:ascii="仿宋_GB2312" w:hAnsi="仿宋" w:eastAsia="仿宋_GB2312"/>
                <w:b/>
                <w:kern w:val="0"/>
                <w:sz w:val="24"/>
                <w:szCs w:val="24"/>
              </w:rPr>
              <w:t>（必须提供）</w:t>
            </w:r>
          </w:p>
          <w:p>
            <w:pPr>
              <w:adjustRightInd w:val="0"/>
              <w:snapToGrid w:val="0"/>
              <w:rPr>
                <w:rFonts w:ascii="仿宋_GB2312" w:hAnsi="仿宋" w:eastAsia="仿宋_GB2312"/>
                <w:kern w:val="0"/>
                <w:sz w:val="24"/>
                <w:szCs w:val="24"/>
              </w:rPr>
            </w:pPr>
            <w:r>
              <w:rPr>
                <w:rFonts w:hint="eastAsia" w:ascii="仿宋_GB2312" w:hAnsi="仿宋" w:eastAsia="仿宋_GB2312"/>
                <w:kern w:val="0"/>
                <w:sz w:val="24"/>
                <w:szCs w:val="24"/>
              </w:rPr>
              <w:t>[学术评价意见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adjustRightInd w:val="0"/>
              <w:snapToGrid w:val="0"/>
              <w:rPr>
                <w:rFonts w:ascii="仿宋_GB2312" w:hAnsi="仿宋" w:eastAsia="仿宋_GB2312"/>
                <w:b/>
                <w:kern w:val="0"/>
                <w:sz w:val="24"/>
                <w:szCs w:val="24"/>
              </w:rPr>
            </w:pPr>
            <w:r>
              <w:rPr>
                <w:rFonts w:hint="eastAsia" w:ascii="仿宋_GB2312" w:hAnsi="黑体" w:eastAsia="仿宋_GB2312"/>
                <w:b/>
                <w:kern w:val="0"/>
                <w:sz w:val="24"/>
                <w:szCs w:val="24"/>
              </w:rPr>
              <w:t>3.课程数据信息表</w:t>
            </w:r>
            <w:r>
              <w:rPr>
                <w:rFonts w:hint="eastAsia" w:ascii="仿宋_GB2312" w:hAnsi="仿宋" w:eastAsia="仿宋_GB2312"/>
                <w:b/>
                <w:kern w:val="0"/>
                <w:sz w:val="24"/>
                <w:szCs w:val="24"/>
              </w:rPr>
              <w:t>（必须提供）</w:t>
            </w:r>
          </w:p>
          <w:p>
            <w:pPr>
              <w:adjustRightInd w:val="0"/>
              <w:snapToGrid w:val="0"/>
              <w:rPr>
                <w:rFonts w:ascii="仿宋_GB2312" w:hAnsi="仿宋" w:eastAsia="仿宋_GB2312"/>
                <w:kern w:val="0"/>
                <w:sz w:val="24"/>
                <w:szCs w:val="24"/>
              </w:rPr>
            </w:pPr>
            <w:r>
              <w:rPr>
                <w:rFonts w:hint="eastAsia" w:ascii="仿宋_GB2312" w:hAnsi="仿宋" w:eastAsia="仿宋_GB2312"/>
                <w:kern w:val="0"/>
                <w:sz w:val="24"/>
                <w:szCs w:val="24"/>
              </w:rPr>
              <w:t>（</w:t>
            </w:r>
            <w:r>
              <w:rPr>
                <w:rFonts w:hint="eastAsia" w:ascii="仿宋_GB2312" w:hAnsi="仿宋" w:eastAsia="仿宋_GB2312"/>
                <w:sz w:val="24"/>
                <w:szCs w:val="24"/>
              </w:rPr>
              <w:t>按照规定格式提供，</w:t>
            </w:r>
            <w:r>
              <w:rPr>
                <w:rFonts w:hint="eastAsia" w:ascii="仿宋_GB2312" w:hAnsi="仿宋" w:eastAsia="仿宋_GB2312"/>
                <w:kern w:val="0"/>
                <w:sz w:val="24"/>
                <w:szCs w:val="24"/>
              </w:rPr>
              <w:t>须课程平台单位盖章）</w:t>
            </w:r>
          </w:p>
          <w:p>
            <w:pPr>
              <w:adjustRightInd w:val="0"/>
              <w:snapToGrid w:val="0"/>
              <w:rPr>
                <w:rFonts w:ascii="仿宋_GB2312" w:hAnsi="仿宋" w:eastAsia="仿宋_GB2312"/>
                <w:b/>
                <w:kern w:val="0"/>
                <w:sz w:val="24"/>
                <w:szCs w:val="24"/>
              </w:rPr>
            </w:pPr>
            <w:r>
              <w:rPr>
                <w:rFonts w:hint="eastAsia" w:ascii="仿宋_GB2312" w:hAnsi="黑体" w:eastAsia="仿宋_GB2312"/>
                <w:b/>
                <w:kern w:val="0"/>
                <w:sz w:val="24"/>
                <w:szCs w:val="24"/>
              </w:rPr>
              <w:t>4.校外评价意见</w:t>
            </w:r>
            <w:r>
              <w:rPr>
                <w:rFonts w:hint="eastAsia" w:ascii="仿宋_GB2312" w:hAnsi="仿宋" w:eastAsia="仿宋_GB2312"/>
                <w:b/>
                <w:kern w:val="0"/>
                <w:sz w:val="24"/>
                <w:szCs w:val="24"/>
              </w:rPr>
              <w:t>（</w:t>
            </w:r>
            <w:del w:id="0" w:author="张虹" w:date="2021-12-15T15:30:19Z">
              <w:r>
                <w:rPr>
                  <w:rFonts w:hint="eastAsia" w:ascii="仿宋_GB2312" w:hAnsi="仿宋" w:eastAsia="仿宋_GB2312"/>
                  <w:b/>
                  <w:kern w:val="0"/>
                  <w:sz w:val="24"/>
                  <w:szCs w:val="24"/>
                </w:rPr>
                <w:delText>可选</w:delText>
              </w:r>
            </w:del>
            <w:ins w:id="1" w:author="张虹" w:date="2021-12-15T15:30:19Z">
              <w:r>
                <w:rPr>
                  <w:rFonts w:hint="eastAsia" w:ascii="仿宋_GB2312" w:hAnsi="仿宋" w:eastAsia="仿宋_GB2312"/>
                  <w:b/>
                  <w:kern w:val="0"/>
                  <w:sz w:val="24"/>
                  <w:szCs w:val="24"/>
                  <w:lang w:eastAsia="zh-CN"/>
                </w:rPr>
                <w:t>选择</w:t>
              </w:r>
            </w:ins>
            <w:ins w:id="2" w:author="张虹" w:date="2021-12-15T15:30:22Z">
              <w:r>
                <w:rPr>
                  <w:rFonts w:hint="eastAsia" w:ascii="仿宋_GB2312" w:hAnsi="仿宋" w:eastAsia="仿宋_GB2312"/>
                  <w:b/>
                  <w:kern w:val="0"/>
                  <w:sz w:val="24"/>
                  <w:szCs w:val="24"/>
                  <w:lang w:eastAsia="zh-CN"/>
                </w:rPr>
                <w:t>性</w:t>
              </w:r>
            </w:ins>
            <w:bookmarkStart w:id="0" w:name="_GoBack"/>
            <w:bookmarkEnd w:id="0"/>
            <w:r>
              <w:rPr>
                <w:rFonts w:hint="eastAsia" w:ascii="仿宋_GB2312" w:hAnsi="仿宋" w:eastAsia="仿宋_GB2312"/>
                <w:b/>
                <w:kern w:val="0"/>
                <w:sz w:val="24"/>
                <w:szCs w:val="24"/>
              </w:rPr>
              <w:t>提供）</w:t>
            </w:r>
          </w:p>
          <w:p>
            <w:pPr>
              <w:adjustRightInd w:val="0"/>
              <w:snapToGrid w:val="0"/>
              <w:rPr>
                <w:rFonts w:ascii="仿宋_GB2312" w:hAnsi="仿宋" w:eastAsia="仿宋_GB2312"/>
                <w:kern w:val="0"/>
                <w:sz w:val="24"/>
                <w:szCs w:val="24"/>
              </w:rPr>
            </w:pPr>
            <w:r>
              <w:rPr>
                <w:rFonts w:hint="eastAsia" w:ascii="仿宋_GB2312" w:hAnsi="仿宋" w:eastAsia="仿宋_GB2312"/>
                <w:kern w:val="0"/>
                <w:sz w:val="24"/>
                <w:szCs w:val="24"/>
              </w:rPr>
              <w:t>[此评价意见作为课程有关学术水平、课程质量、应用效果等某一方面的佐证性材料或补充材料，可由教育部或</w:t>
            </w:r>
            <w:r>
              <w:rPr>
                <w:rFonts w:ascii="仿宋_GB2312" w:hAnsi="仿宋" w:eastAsia="仿宋_GB2312"/>
                <w:kern w:val="0"/>
                <w:sz w:val="24"/>
                <w:szCs w:val="24"/>
              </w:rPr>
              <w:t>省</w:t>
            </w:r>
            <w:r>
              <w:rPr>
                <w:rFonts w:hint="eastAsia" w:ascii="仿宋_GB2312" w:hAnsi="仿宋" w:eastAsia="仿宋_GB2312"/>
                <w:kern w:val="0"/>
                <w:sz w:val="24"/>
                <w:szCs w:val="24"/>
              </w:rPr>
              <w:t>教指委等专家组织，有关学术组织、课程联盟组织、课程应用高校（或高校相应院系）等出具，也可由相应学科专业领域的校外专家学者出具。须相关单位盖章或专家签字。评价意见以1份为宜，不得超过２份。无统一格式要求。]</w:t>
            </w:r>
          </w:p>
          <w:p>
            <w:pPr>
              <w:adjustRightInd w:val="0"/>
              <w:snapToGrid w:val="0"/>
              <w:rPr>
                <w:rFonts w:ascii="仿宋_GB2312" w:hAnsi="仿宋" w:eastAsia="仿宋_GB2312"/>
                <w:kern w:val="0"/>
                <w:sz w:val="24"/>
                <w:szCs w:val="24"/>
              </w:rPr>
            </w:pPr>
          </w:p>
        </w:tc>
      </w:tr>
    </w:tbl>
    <w:p>
      <w:pPr>
        <w:rPr>
          <w:rFonts w:ascii="黑体" w:hAnsi="黑体" w:eastAsia="黑体"/>
          <w:sz w:val="24"/>
          <w:szCs w:val="24"/>
        </w:rPr>
      </w:pPr>
      <w:r>
        <w:rPr>
          <w:rFonts w:hint="eastAsia" w:ascii="黑体" w:hAnsi="黑体" w:eastAsia="黑体"/>
          <w:sz w:val="24"/>
          <w:szCs w:val="24"/>
        </w:rPr>
        <w:t>九、申报学校承诺意见</w:t>
      </w:r>
    </w:p>
    <w:tbl>
      <w:tblPr>
        <w:tblStyle w:val="6"/>
        <w:tblW w:w="9214" w:type="dxa"/>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214" w:type="dxa"/>
          </w:tcPr>
          <w:p>
            <w:pPr>
              <w:spacing w:before="312" w:beforeLines="100"/>
              <w:ind w:right="26" w:firstLine="480" w:firstLineChars="200"/>
              <w:rPr>
                <w:rFonts w:ascii="仿宋_GB2312" w:hAnsi="仿宋" w:eastAsia="仿宋_GB2312"/>
                <w:kern w:val="0"/>
                <w:sz w:val="24"/>
                <w:szCs w:val="24"/>
              </w:rPr>
            </w:pPr>
            <w:r>
              <w:rPr>
                <w:rFonts w:hint="eastAsia" w:ascii="仿宋_GB2312" w:hAnsi="仿宋" w:eastAsia="仿宋_GB2312"/>
                <w:kern w:val="0"/>
                <w:sz w:val="24"/>
                <w:szCs w:val="24"/>
              </w:rPr>
              <w:t>本校已按照申报要求，对申报课程网上内容和教学活动进行了审查，对课程有关信息及课程负责人填报的内容进行了核实。经评审评价，现择优申报。</w:t>
            </w:r>
          </w:p>
          <w:p>
            <w:pPr>
              <w:spacing w:before="312" w:beforeLines="100"/>
              <w:ind w:right="26" w:firstLine="480" w:firstLineChars="200"/>
              <w:rPr>
                <w:rFonts w:ascii="仿宋_GB2312" w:hAnsi="仿宋" w:eastAsia="仿宋_GB2312"/>
                <w:kern w:val="0"/>
                <w:sz w:val="24"/>
                <w:szCs w:val="24"/>
              </w:rPr>
            </w:pPr>
            <w:r>
              <w:rPr>
                <w:rFonts w:hint="eastAsia" w:ascii="仿宋_GB2312" w:hAnsi="仿宋" w:eastAsia="仿宋_GB2312"/>
                <w:kern w:val="0"/>
                <w:sz w:val="24"/>
                <w:szCs w:val="24"/>
              </w:rPr>
              <w:t>本课程如果被认定为广东省线上一流课程，学校承诺为课程团队提供政策、经费等方面的支持，确保该课程面向高校</w:t>
            </w:r>
            <w:r>
              <w:rPr>
                <w:rFonts w:ascii="仿宋_GB2312" w:hAnsi="仿宋" w:eastAsia="仿宋_GB2312"/>
                <w:kern w:val="0"/>
                <w:sz w:val="24"/>
                <w:szCs w:val="24"/>
              </w:rPr>
              <w:t>和</w:t>
            </w:r>
            <w:r>
              <w:rPr>
                <w:rFonts w:hint="eastAsia" w:ascii="仿宋_GB2312" w:hAnsi="仿宋" w:eastAsia="仿宋_GB2312"/>
                <w:kern w:val="0"/>
                <w:sz w:val="24"/>
                <w:szCs w:val="24"/>
              </w:rPr>
              <w:t>社会学习者开放，并提供教学服务不少于5年，监督课程教学团队对课程不断改进完善。</w:t>
            </w:r>
          </w:p>
          <w:p>
            <w:pPr>
              <w:rPr>
                <w:rFonts w:ascii="仿宋_GB2312" w:hAnsi="仿宋" w:eastAsia="仿宋_GB2312"/>
                <w:kern w:val="0"/>
                <w:sz w:val="24"/>
                <w:szCs w:val="24"/>
              </w:rPr>
            </w:pPr>
          </w:p>
          <w:p>
            <w:pPr>
              <w:ind w:right="1680"/>
              <w:jc w:val="center"/>
              <w:rPr>
                <w:rFonts w:ascii="仿宋_GB2312" w:hAnsi="仿宋" w:eastAsia="仿宋_GB2312"/>
                <w:kern w:val="0"/>
                <w:sz w:val="24"/>
                <w:szCs w:val="24"/>
              </w:rPr>
            </w:pPr>
            <w:r>
              <w:rPr>
                <w:rFonts w:hint="eastAsia" w:ascii="仿宋_GB2312" w:hAnsi="仿宋" w:eastAsia="仿宋_GB2312"/>
                <w:kern w:val="0"/>
                <w:sz w:val="24"/>
                <w:szCs w:val="24"/>
              </w:rPr>
              <w:t xml:space="preserve"> </w:t>
            </w:r>
            <w:r>
              <w:rPr>
                <w:rFonts w:ascii="仿宋_GB2312" w:hAnsi="仿宋" w:eastAsia="仿宋_GB2312"/>
                <w:kern w:val="0"/>
                <w:sz w:val="24"/>
                <w:szCs w:val="24"/>
              </w:rPr>
              <w:t xml:space="preserve">                              </w:t>
            </w:r>
            <w:r>
              <w:rPr>
                <w:rFonts w:hint="eastAsia" w:ascii="仿宋_GB2312" w:hAnsi="仿宋" w:eastAsia="仿宋_GB2312"/>
                <w:kern w:val="0"/>
                <w:sz w:val="24"/>
                <w:szCs w:val="24"/>
              </w:rPr>
              <w:t>主管校领导签字：</w:t>
            </w:r>
          </w:p>
          <w:p>
            <w:pPr>
              <w:ind w:right="1680"/>
              <w:jc w:val="center"/>
              <w:rPr>
                <w:rFonts w:ascii="仿宋_GB2312" w:hAnsi="仿宋" w:eastAsia="仿宋_GB2312"/>
                <w:kern w:val="0"/>
                <w:sz w:val="24"/>
                <w:szCs w:val="24"/>
              </w:rPr>
            </w:pPr>
            <w:r>
              <w:rPr>
                <w:rFonts w:hint="eastAsia" w:ascii="仿宋_GB2312" w:hAnsi="仿宋" w:eastAsia="仿宋_GB2312"/>
                <w:kern w:val="0"/>
                <w:sz w:val="24"/>
                <w:szCs w:val="24"/>
              </w:rPr>
              <w:t xml:space="preserve"> </w:t>
            </w:r>
            <w:r>
              <w:rPr>
                <w:rFonts w:ascii="仿宋_GB2312" w:hAnsi="仿宋" w:eastAsia="仿宋_GB2312"/>
                <w:kern w:val="0"/>
                <w:sz w:val="24"/>
                <w:szCs w:val="24"/>
              </w:rPr>
              <w:t xml:space="preserve">                              </w:t>
            </w:r>
            <w:r>
              <w:rPr>
                <w:rFonts w:hint="eastAsia" w:ascii="仿宋_GB2312" w:hAnsi="仿宋" w:eastAsia="仿宋_GB2312"/>
                <w:kern w:val="0"/>
                <w:sz w:val="24"/>
                <w:szCs w:val="24"/>
              </w:rPr>
              <w:t>（学校公章）</w:t>
            </w:r>
          </w:p>
          <w:p>
            <w:pPr>
              <w:ind w:right="1440"/>
              <w:jc w:val="right"/>
              <w:rPr>
                <w:rFonts w:ascii="仿宋_GB2312" w:hAnsi="仿宋" w:eastAsia="仿宋_GB2312"/>
                <w:kern w:val="0"/>
                <w:sz w:val="24"/>
                <w:szCs w:val="24"/>
              </w:rPr>
            </w:pPr>
          </w:p>
          <w:p>
            <w:pPr>
              <w:jc w:val="right"/>
              <w:rPr>
                <w:rFonts w:ascii="仿宋_GB2312" w:eastAsia="仿宋_GB2312"/>
                <w:kern w:val="0"/>
                <w:sz w:val="24"/>
                <w:szCs w:val="24"/>
              </w:rPr>
            </w:pPr>
            <w:r>
              <w:rPr>
                <w:rFonts w:hint="eastAsia" w:ascii="仿宋_GB2312" w:hAnsi="仿宋" w:eastAsia="仿宋_GB2312"/>
                <w:kern w:val="0"/>
                <w:sz w:val="24"/>
                <w:szCs w:val="24"/>
              </w:rPr>
              <w:t xml:space="preserve">        年    月    日</w:t>
            </w:r>
          </w:p>
          <w:p>
            <w:pPr>
              <w:rPr>
                <w:rFonts w:ascii="仿宋_GB2312" w:eastAsia="仿宋_GB2312"/>
                <w:kern w:val="0"/>
                <w:sz w:val="24"/>
                <w:szCs w:val="24"/>
              </w:rPr>
            </w:pPr>
          </w:p>
        </w:tc>
      </w:tr>
    </w:tbl>
    <w:p>
      <w:pPr>
        <w:sectPr>
          <w:pgSz w:w="11906" w:h="16838"/>
          <w:pgMar w:top="2098" w:right="1474" w:bottom="1984" w:left="1587" w:header="851" w:footer="1587" w:gutter="0"/>
          <w:cols w:space="720" w:num="1"/>
          <w:docGrid w:type="lines" w:linePitch="312" w:charSpace="0"/>
        </w:sectPr>
      </w:pPr>
    </w:p>
    <w:p>
      <w:pPr>
        <w:widowControl/>
        <w:jc w:val="left"/>
        <w:outlineLvl w:val="0"/>
        <w:rPr>
          <w:rFonts w:ascii="黑体" w:hAnsi="黑体" w:eastAsia="黑体" w:cs="宋体"/>
          <w:bCs/>
          <w:kern w:val="36"/>
          <w:sz w:val="32"/>
          <w:szCs w:val="48"/>
        </w:rPr>
      </w:pPr>
      <w:r>
        <w:rPr>
          <w:rFonts w:hint="eastAsia" w:ascii="黑体" w:hAnsi="黑体" w:eastAsia="黑体" w:cs="宋体"/>
          <w:bCs/>
          <w:kern w:val="36"/>
          <w:sz w:val="32"/>
          <w:szCs w:val="48"/>
        </w:rPr>
        <w:t>附表</w:t>
      </w:r>
    </w:p>
    <w:p>
      <w:pPr>
        <w:spacing w:line="360" w:lineRule="exact"/>
        <w:jc w:val="center"/>
        <w:rPr>
          <w:rFonts w:ascii="方正小标宋简体" w:hAnsi="黑体" w:eastAsia="方正小标宋简体" w:cs="宋体"/>
          <w:kern w:val="0"/>
          <w:sz w:val="36"/>
          <w:szCs w:val="36"/>
        </w:rPr>
      </w:pPr>
      <w:r>
        <w:rPr>
          <w:rFonts w:hint="eastAsia" w:ascii="方正小标宋简体" w:hAnsi="黑体" w:eastAsia="方正小标宋简体" w:cs="宋体"/>
          <w:kern w:val="0"/>
          <w:sz w:val="36"/>
          <w:szCs w:val="36"/>
        </w:rPr>
        <w:t xml:space="preserve"> 在线开放课程数据信息表（2021年）</w:t>
      </w:r>
    </w:p>
    <w:tbl>
      <w:tblPr>
        <w:tblStyle w:val="6"/>
        <w:tblW w:w="8426"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3"/>
        <w:gridCol w:w="1984"/>
        <w:gridCol w:w="868"/>
        <w:gridCol w:w="656"/>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8426" w:type="dxa"/>
            <w:gridSpan w:val="5"/>
            <w:vAlign w:val="center"/>
          </w:tcPr>
          <w:p>
            <w:pPr>
              <w:widowControl/>
              <w:spacing w:line="360" w:lineRule="exact"/>
              <w:jc w:val="center"/>
              <w:rPr>
                <w:rFonts w:ascii="黑体" w:hAnsi="黑体" w:eastAsia="黑体" w:cs="宋体"/>
                <w:kern w:val="0"/>
                <w:sz w:val="28"/>
                <w:szCs w:val="28"/>
              </w:rPr>
            </w:pPr>
            <w:r>
              <w:rPr>
                <w:rFonts w:hint="eastAsia" w:ascii="黑体" w:hAnsi="黑体" w:eastAsia="黑体" w:cs="宋体"/>
                <w:bCs/>
                <w:kern w:val="0"/>
                <w:sz w:val="28"/>
                <w:szCs w:val="28"/>
              </w:rPr>
              <w:t>课程基本信息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课程名称</w:t>
            </w:r>
          </w:p>
        </w:tc>
        <w:tc>
          <w:tcPr>
            <w:tcW w:w="6393" w:type="dxa"/>
            <w:gridSpan w:val="4"/>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学校名称</w:t>
            </w:r>
          </w:p>
        </w:tc>
        <w:tc>
          <w:tcPr>
            <w:tcW w:w="6393" w:type="dxa"/>
            <w:gridSpan w:val="4"/>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课程负责人</w:t>
            </w:r>
          </w:p>
        </w:tc>
        <w:tc>
          <w:tcPr>
            <w:tcW w:w="6393" w:type="dxa"/>
            <w:gridSpan w:val="4"/>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单期课程开设周数</w:t>
            </w:r>
          </w:p>
        </w:tc>
        <w:tc>
          <w:tcPr>
            <w:tcW w:w="6393" w:type="dxa"/>
            <w:gridSpan w:val="4"/>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课程运行平台名称</w:t>
            </w:r>
          </w:p>
        </w:tc>
        <w:tc>
          <w:tcPr>
            <w:tcW w:w="6393" w:type="dxa"/>
            <w:gridSpan w:val="4"/>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Merge w:val="restart"/>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开放程度</w:t>
            </w:r>
          </w:p>
        </w:tc>
        <w:tc>
          <w:tcPr>
            <w:tcW w:w="6393" w:type="dxa"/>
            <w:gridSpan w:val="4"/>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sz w:val="24"/>
                <w:szCs w:val="24"/>
              </w:rPr>
              <w:t>○</w:t>
            </w:r>
            <w:r>
              <w:rPr>
                <w:rFonts w:hint="eastAsia" w:ascii="仿宋_GB2312" w:hAnsi="宋体" w:eastAsia="仿宋_GB2312" w:cs="宋体"/>
                <w:kern w:val="0"/>
                <w:sz w:val="22"/>
              </w:rPr>
              <w:t>完全开放：自由注册，免费学习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6393" w:type="dxa"/>
            <w:gridSpan w:val="4"/>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sz w:val="24"/>
                <w:szCs w:val="24"/>
              </w:rPr>
              <w:t>○</w:t>
            </w:r>
            <w:r>
              <w:rPr>
                <w:rFonts w:hint="eastAsia" w:ascii="仿宋_GB2312" w:hAnsi="宋体" w:eastAsia="仿宋_GB2312" w:cs="宋体"/>
                <w:kern w:val="0"/>
                <w:sz w:val="22"/>
              </w:rPr>
              <w:t>有限开放：仅对学校（机构）组织的学习者开放或付费学习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trPr>
        <w:tc>
          <w:tcPr>
            <w:tcW w:w="8426" w:type="dxa"/>
            <w:gridSpan w:val="5"/>
            <w:vAlign w:val="center"/>
          </w:tcPr>
          <w:p>
            <w:pPr>
              <w:widowControl/>
              <w:spacing w:line="360" w:lineRule="exact"/>
              <w:jc w:val="center"/>
              <w:rPr>
                <w:rFonts w:ascii="黑体" w:hAnsi="黑体" w:eastAsia="黑体" w:cs="宋体"/>
                <w:bCs/>
                <w:kern w:val="0"/>
                <w:sz w:val="28"/>
                <w:szCs w:val="28"/>
              </w:rPr>
            </w:pPr>
            <w:r>
              <w:rPr>
                <w:rFonts w:hint="eastAsia" w:ascii="黑体" w:hAnsi="黑体" w:eastAsia="黑体" w:cs="宋体"/>
                <w:bCs/>
                <w:kern w:val="0"/>
                <w:sz w:val="28"/>
                <w:szCs w:val="28"/>
              </w:rPr>
              <w:t>课程开设情况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2033" w:type="dxa"/>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开设学期</w:t>
            </w:r>
          </w:p>
        </w:tc>
        <w:tc>
          <w:tcPr>
            <w:tcW w:w="1984" w:type="dxa"/>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起止时间</w:t>
            </w:r>
          </w:p>
        </w:tc>
        <w:tc>
          <w:tcPr>
            <w:tcW w:w="1524" w:type="dxa"/>
            <w:gridSpan w:val="2"/>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选课人数</w:t>
            </w:r>
          </w:p>
        </w:tc>
        <w:tc>
          <w:tcPr>
            <w:tcW w:w="2885" w:type="dxa"/>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课程链接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1</w:t>
            </w:r>
          </w:p>
        </w:tc>
        <w:tc>
          <w:tcPr>
            <w:tcW w:w="1984" w:type="dxa"/>
            <w:vAlign w:val="center"/>
          </w:tcPr>
          <w:p>
            <w:pPr>
              <w:widowControl/>
              <w:spacing w:line="360" w:lineRule="exact"/>
              <w:jc w:val="left"/>
              <w:rPr>
                <w:rFonts w:ascii="仿宋_GB2312" w:hAnsi="宋体" w:eastAsia="仿宋_GB2312" w:cs="宋体"/>
                <w:kern w:val="0"/>
                <w:sz w:val="22"/>
              </w:rPr>
            </w:pPr>
          </w:p>
        </w:tc>
        <w:tc>
          <w:tcPr>
            <w:tcW w:w="1524" w:type="dxa"/>
            <w:gridSpan w:val="2"/>
            <w:vAlign w:val="center"/>
          </w:tcPr>
          <w:p>
            <w:pPr>
              <w:widowControl/>
              <w:spacing w:line="360" w:lineRule="exact"/>
              <w:jc w:val="left"/>
              <w:rPr>
                <w:rFonts w:ascii="仿宋_GB2312" w:hAnsi="宋体" w:eastAsia="仿宋_GB2312" w:cs="宋体"/>
                <w:kern w:val="0"/>
                <w:sz w:val="22"/>
              </w:rPr>
            </w:pPr>
          </w:p>
        </w:tc>
        <w:tc>
          <w:tcPr>
            <w:tcW w:w="2885" w:type="dxa"/>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 w:hRule="atLeast"/>
        </w:trPr>
        <w:tc>
          <w:tcPr>
            <w:tcW w:w="2033" w:type="dxa"/>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2</w:t>
            </w:r>
          </w:p>
        </w:tc>
        <w:tc>
          <w:tcPr>
            <w:tcW w:w="1984" w:type="dxa"/>
            <w:vAlign w:val="center"/>
          </w:tcPr>
          <w:p>
            <w:pPr>
              <w:widowControl/>
              <w:spacing w:line="360" w:lineRule="exact"/>
              <w:jc w:val="left"/>
              <w:rPr>
                <w:rFonts w:ascii="仿宋_GB2312" w:hAnsi="宋体" w:eastAsia="仿宋_GB2312" w:cs="宋体"/>
                <w:kern w:val="0"/>
                <w:sz w:val="22"/>
              </w:rPr>
            </w:pPr>
          </w:p>
        </w:tc>
        <w:tc>
          <w:tcPr>
            <w:tcW w:w="1524" w:type="dxa"/>
            <w:gridSpan w:val="2"/>
            <w:vAlign w:val="center"/>
          </w:tcPr>
          <w:p>
            <w:pPr>
              <w:widowControl/>
              <w:spacing w:line="360" w:lineRule="exact"/>
              <w:jc w:val="left"/>
              <w:rPr>
                <w:rFonts w:ascii="仿宋_GB2312" w:hAnsi="宋体" w:eastAsia="仿宋_GB2312" w:cs="宋体"/>
                <w:kern w:val="0"/>
                <w:sz w:val="22"/>
              </w:rPr>
            </w:pPr>
          </w:p>
        </w:tc>
        <w:tc>
          <w:tcPr>
            <w:tcW w:w="2885" w:type="dxa"/>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 w:hRule="atLeast"/>
        </w:trPr>
        <w:tc>
          <w:tcPr>
            <w:tcW w:w="2033" w:type="dxa"/>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3</w:t>
            </w:r>
          </w:p>
        </w:tc>
        <w:tc>
          <w:tcPr>
            <w:tcW w:w="1984" w:type="dxa"/>
            <w:vAlign w:val="center"/>
          </w:tcPr>
          <w:p>
            <w:pPr>
              <w:widowControl/>
              <w:spacing w:line="360" w:lineRule="exact"/>
              <w:jc w:val="left"/>
              <w:rPr>
                <w:rFonts w:ascii="仿宋_GB2312" w:hAnsi="宋体" w:eastAsia="仿宋_GB2312" w:cs="宋体"/>
                <w:kern w:val="0"/>
                <w:sz w:val="22"/>
              </w:rPr>
            </w:pPr>
          </w:p>
        </w:tc>
        <w:tc>
          <w:tcPr>
            <w:tcW w:w="1524" w:type="dxa"/>
            <w:gridSpan w:val="2"/>
            <w:vAlign w:val="center"/>
          </w:tcPr>
          <w:p>
            <w:pPr>
              <w:widowControl/>
              <w:spacing w:line="360" w:lineRule="exact"/>
              <w:jc w:val="left"/>
              <w:rPr>
                <w:rFonts w:ascii="仿宋_GB2312" w:hAnsi="宋体" w:eastAsia="仿宋_GB2312" w:cs="宋体"/>
                <w:kern w:val="0"/>
                <w:sz w:val="22"/>
              </w:rPr>
            </w:pPr>
          </w:p>
        </w:tc>
        <w:tc>
          <w:tcPr>
            <w:tcW w:w="2885" w:type="dxa"/>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2033" w:type="dxa"/>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w:t>
            </w:r>
          </w:p>
        </w:tc>
        <w:tc>
          <w:tcPr>
            <w:tcW w:w="1984" w:type="dxa"/>
            <w:vAlign w:val="center"/>
          </w:tcPr>
          <w:p>
            <w:pPr>
              <w:widowControl/>
              <w:spacing w:line="360" w:lineRule="exact"/>
              <w:jc w:val="left"/>
              <w:rPr>
                <w:rFonts w:ascii="仿宋_GB2312" w:hAnsi="宋体" w:eastAsia="仿宋_GB2312" w:cs="宋体"/>
                <w:kern w:val="0"/>
                <w:sz w:val="22"/>
              </w:rPr>
            </w:pPr>
          </w:p>
        </w:tc>
        <w:tc>
          <w:tcPr>
            <w:tcW w:w="1524" w:type="dxa"/>
            <w:gridSpan w:val="2"/>
            <w:vAlign w:val="center"/>
          </w:tcPr>
          <w:p>
            <w:pPr>
              <w:widowControl/>
              <w:spacing w:line="360" w:lineRule="exact"/>
              <w:jc w:val="left"/>
              <w:rPr>
                <w:rFonts w:ascii="仿宋_GB2312" w:hAnsi="宋体" w:eastAsia="仿宋_GB2312" w:cs="宋体"/>
                <w:kern w:val="0"/>
                <w:sz w:val="22"/>
              </w:rPr>
            </w:pPr>
          </w:p>
        </w:tc>
        <w:tc>
          <w:tcPr>
            <w:tcW w:w="2885" w:type="dxa"/>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8" w:hRule="atLeast"/>
        </w:trPr>
        <w:tc>
          <w:tcPr>
            <w:tcW w:w="8426" w:type="dxa"/>
            <w:gridSpan w:val="5"/>
            <w:vAlign w:val="center"/>
          </w:tcPr>
          <w:p>
            <w:pPr>
              <w:widowControl/>
              <w:spacing w:line="360" w:lineRule="exact"/>
              <w:jc w:val="center"/>
              <w:rPr>
                <w:rFonts w:ascii="仿宋_GB2312" w:hAnsi="黑体" w:eastAsia="仿宋_GB2312" w:cs="宋体"/>
                <w:kern w:val="0"/>
                <w:sz w:val="28"/>
                <w:szCs w:val="28"/>
              </w:rPr>
            </w:pPr>
            <w:r>
              <w:rPr>
                <w:rFonts w:hint="eastAsia" w:ascii="黑体" w:hAnsi="黑体" w:eastAsia="黑体" w:cs="宋体"/>
                <w:bCs/>
                <w:kern w:val="0"/>
                <w:sz w:val="28"/>
                <w:szCs w:val="28"/>
              </w:rPr>
              <w:t>课程资源与学习数据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4885" w:type="dxa"/>
            <w:gridSpan w:val="3"/>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数据项</w:t>
            </w:r>
          </w:p>
        </w:tc>
        <w:tc>
          <w:tcPr>
            <w:tcW w:w="3541" w:type="dxa"/>
            <w:gridSpan w:val="2"/>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bCs/>
                <w:kern w:val="0"/>
                <w:sz w:val="22"/>
              </w:rPr>
              <w:t>第（ ）学期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Merge w:val="restart"/>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授课视频</w:t>
            </w:r>
          </w:p>
        </w:tc>
        <w:tc>
          <w:tcPr>
            <w:tcW w:w="2852" w:type="dxa"/>
            <w:gridSpan w:val="2"/>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总数量（个）</w:t>
            </w:r>
          </w:p>
        </w:tc>
        <w:tc>
          <w:tcPr>
            <w:tcW w:w="3541" w:type="dxa"/>
            <w:gridSpan w:val="2"/>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2852" w:type="dxa"/>
            <w:gridSpan w:val="2"/>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总时长（分钟）</w:t>
            </w:r>
          </w:p>
        </w:tc>
        <w:tc>
          <w:tcPr>
            <w:tcW w:w="3541" w:type="dxa"/>
            <w:gridSpan w:val="2"/>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非视频资源</w:t>
            </w:r>
          </w:p>
        </w:tc>
        <w:tc>
          <w:tcPr>
            <w:tcW w:w="2852" w:type="dxa"/>
            <w:gridSpan w:val="2"/>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数量（个）</w:t>
            </w:r>
          </w:p>
        </w:tc>
        <w:tc>
          <w:tcPr>
            <w:tcW w:w="3541" w:type="dxa"/>
            <w:gridSpan w:val="2"/>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课程公告</w:t>
            </w:r>
          </w:p>
        </w:tc>
        <w:tc>
          <w:tcPr>
            <w:tcW w:w="2852" w:type="dxa"/>
            <w:gridSpan w:val="2"/>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数量（次）</w:t>
            </w:r>
          </w:p>
        </w:tc>
        <w:tc>
          <w:tcPr>
            <w:tcW w:w="3541" w:type="dxa"/>
            <w:gridSpan w:val="2"/>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Merge w:val="restart"/>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测验和作业</w:t>
            </w:r>
          </w:p>
        </w:tc>
        <w:tc>
          <w:tcPr>
            <w:tcW w:w="2852" w:type="dxa"/>
            <w:gridSpan w:val="2"/>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总次数（次）</w:t>
            </w:r>
          </w:p>
        </w:tc>
        <w:tc>
          <w:tcPr>
            <w:tcW w:w="3541" w:type="dxa"/>
            <w:gridSpan w:val="2"/>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2852" w:type="dxa"/>
            <w:gridSpan w:val="2"/>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习题总数（道）</w:t>
            </w:r>
          </w:p>
        </w:tc>
        <w:tc>
          <w:tcPr>
            <w:tcW w:w="3541" w:type="dxa"/>
            <w:gridSpan w:val="2"/>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2852" w:type="dxa"/>
            <w:gridSpan w:val="2"/>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参与人数（人）</w:t>
            </w:r>
          </w:p>
        </w:tc>
        <w:tc>
          <w:tcPr>
            <w:tcW w:w="3541" w:type="dxa"/>
            <w:gridSpan w:val="2"/>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Merge w:val="restart"/>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互动交流情况</w:t>
            </w:r>
          </w:p>
        </w:tc>
        <w:tc>
          <w:tcPr>
            <w:tcW w:w="2852" w:type="dxa"/>
            <w:gridSpan w:val="2"/>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发帖总数（帖）</w:t>
            </w:r>
          </w:p>
        </w:tc>
        <w:tc>
          <w:tcPr>
            <w:tcW w:w="3541" w:type="dxa"/>
            <w:gridSpan w:val="2"/>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2852" w:type="dxa"/>
            <w:gridSpan w:val="2"/>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教师发帖数（帖）</w:t>
            </w:r>
          </w:p>
        </w:tc>
        <w:tc>
          <w:tcPr>
            <w:tcW w:w="3541" w:type="dxa"/>
            <w:gridSpan w:val="2"/>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2852" w:type="dxa"/>
            <w:gridSpan w:val="2"/>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参与互动人数（人）</w:t>
            </w:r>
          </w:p>
        </w:tc>
        <w:tc>
          <w:tcPr>
            <w:tcW w:w="3541" w:type="dxa"/>
            <w:gridSpan w:val="2"/>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2033" w:type="dxa"/>
            <w:vMerge w:val="restart"/>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考核（试）</w:t>
            </w:r>
          </w:p>
        </w:tc>
        <w:tc>
          <w:tcPr>
            <w:tcW w:w="2852" w:type="dxa"/>
            <w:gridSpan w:val="2"/>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次数（次）</w:t>
            </w:r>
          </w:p>
        </w:tc>
        <w:tc>
          <w:tcPr>
            <w:tcW w:w="3541" w:type="dxa"/>
            <w:gridSpan w:val="2"/>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2852" w:type="dxa"/>
            <w:gridSpan w:val="2"/>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试题总数（题）</w:t>
            </w:r>
          </w:p>
        </w:tc>
        <w:tc>
          <w:tcPr>
            <w:tcW w:w="3541" w:type="dxa"/>
            <w:gridSpan w:val="2"/>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2852" w:type="dxa"/>
            <w:gridSpan w:val="2"/>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参与人数（人）</w:t>
            </w:r>
          </w:p>
        </w:tc>
        <w:tc>
          <w:tcPr>
            <w:tcW w:w="3541" w:type="dxa"/>
            <w:gridSpan w:val="2"/>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2852" w:type="dxa"/>
            <w:gridSpan w:val="2"/>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课程通过人数（人）</w:t>
            </w:r>
          </w:p>
        </w:tc>
        <w:tc>
          <w:tcPr>
            <w:tcW w:w="3541" w:type="dxa"/>
            <w:gridSpan w:val="2"/>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2033" w:type="dxa"/>
            <w:vMerge w:val="restart"/>
            <w:vAlign w:val="center"/>
          </w:tcPr>
          <w:p>
            <w:pPr>
              <w:widowControl/>
              <w:spacing w:line="360" w:lineRule="exact"/>
              <w:jc w:val="both"/>
              <w:rPr>
                <w:rFonts w:ascii="仿宋_GB2312" w:hAnsi="宋体" w:eastAsia="仿宋_GB2312" w:cs="宋体"/>
                <w:kern w:val="0"/>
                <w:sz w:val="22"/>
              </w:rPr>
            </w:pPr>
            <w:r>
              <w:rPr>
                <w:rFonts w:hint="eastAsia" w:ascii="仿宋_GB2312" w:hAnsi="宋体" w:eastAsia="仿宋_GB2312" w:cs="宋体"/>
                <w:bCs/>
                <w:kern w:val="0"/>
                <w:sz w:val="22"/>
              </w:rPr>
              <w:t>高校SPOC使用情况</w:t>
            </w:r>
          </w:p>
        </w:tc>
        <w:tc>
          <w:tcPr>
            <w:tcW w:w="2852" w:type="dxa"/>
            <w:gridSpan w:val="2"/>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使用课程学校总数</w:t>
            </w:r>
          </w:p>
        </w:tc>
        <w:tc>
          <w:tcPr>
            <w:tcW w:w="3541" w:type="dxa"/>
            <w:gridSpan w:val="2"/>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2852" w:type="dxa"/>
            <w:gridSpan w:val="2"/>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使用课程学校名称</w:t>
            </w:r>
          </w:p>
        </w:tc>
        <w:tc>
          <w:tcPr>
            <w:tcW w:w="3541" w:type="dxa"/>
            <w:gridSpan w:val="2"/>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2852" w:type="dxa"/>
            <w:gridSpan w:val="2"/>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选课总人数</w:t>
            </w:r>
          </w:p>
        </w:tc>
        <w:tc>
          <w:tcPr>
            <w:tcW w:w="3541" w:type="dxa"/>
            <w:gridSpan w:val="2"/>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8426" w:type="dxa"/>
            <w:gridSpan w:val="5"/>
            <w:vAlign w:val="center"/>
          </w:tcPr>
          <w:p>
            <w:pPr>
              <w:widowControl/>
              <w:spacing w:line="360" w:lineRule="exact"/>
              <w:jc w:val="center"/>
              <w:rPr>
                <w:rFonts w:ascii="仿宋_GB2312" w:hAnsi="黑体" w:eastAsia="仿宋_GB2312"/>
                <w:sz w:val="28"/>
                <w:szCs w:val="28"/>
              </w:rPr>
            </w:pPr>
            <w:r>
              <w:rPr>
                <w:rFonts w:hint="eastAsia" w:ascii="黑体" w:hAnsi="黑体" w:eastAsia="黑体" w:cs="宋体"/>
                <w:bCs/>
                <w:kern w:val="0"/>
                <w:sz w:val="28"/>
                <w:szCs w:val="28"/>
              </w:rPr>
              <w:t>课程平台单位承诺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4" w:hRule="atLeast"/>
        </w:trPr>
        <w:tc>
          <w:tcPr>
            <w:tcW w:w="8426" w:type="dxa"/>
            <w:gridSpan w:val="5"/>
            <w:vAlign w:val="center"/>
          </w:tcPr>
          <w:p>
            <w:pPr>
              <w:rPr>
                <w:rFonts w:ascii="仿宋_GB2312" w:hAnsi="宋体" w:eastAsia="仿宋_GB2312"/>
                <w:sz w:val="22"/>
              </w:rPr>
            </w:pPr>
            <w:r>
              <w:rPr>
                <w:rFonts w:hint="eastAsia" w:ascii="仿宋_GB2312" w:hAnsi="宋体" w:eastAsia="仿宋_GB2312"/>
                <w:sz w:val="22"/>
              </w:rPr>
              <w:t>1.本单位已认真填写并检查此表格中的数据，保证内容真实准确；</w:t>
            </w:r>
          </w:p>
          <w:p>
            <w:pPr>
              <w:rPr>
                <w:rFonts w:ascii="仿宋_GB2312" w:hAnsi="宋体" w:eastAsia="仿宋_GB2312"/>
                <w:sz w:val="22"/>
              </w:rPr>
            </w:pPr>
            <w:r>
              <w:rPr>
                <w:rFonts w:hint="eastAsia" w:ascii="仿宋_GB2312" w:hAnsi="宋体" w:eastAsia="仿宋_GB2312"/>
                <w:sz w:val="22"/>
              </w:rPr>
              <w:t>2.本单位同意按照要求为此次在线开放课程认定工作提供必要的技术支持；</w:t>
            </w:r>
          </w:p>
          <w:p>
            <w:pPr>
              <w:rPr>
                <w:rFonts w:ascii="仿宋_GB2312" w:hAnsi="宋体" w:eastAsia="仿宋_GB2312"/>
                <w:sz w:val="22"/>
              </w:rPr>
            </w:pPr>
            <w:r>
              <w:rPr>
                <w:rFonts w:hint="eastAsia" w:ascii="仿宋_GB2312" w:hAnsi="宋体" w:eastAsia="仿宋_GB2312"/>
                <w:sz w:val="22"/>
              </w:rPr>
              <w:t>3.如果此课程被认定为“广东省线上一流课程”，本单位承诺，自认定结果公布开始，平台将该课程面向高校</w:t>
            </w:r>
            <w:r>
              <w:rPr>
                <w:rFonts w:ascii="仿宋_GB2312" w:hAnsi="宋体" w:eastAsia="仿宋_GB2312"/>
                <w:sz w:val="22"/>
              </w:rPr>
              <w:t>和</w:t>
            </w:r>
            <w:r>
              <w:rPr>
                <w:rFonts w:hint="eastAsia" w:ascii="仿宋_GB2312" w:hAnsi="宋体" w:eastAsia="仿宋_GB2312"/>
                <w:sz w:val="22"/>
              </w:rPr>
              <w:t>社会学习者开放不少于5年，并按广东省教育厅要求提供年度运行数据，接受监督和管理。</w:t>
            </w:r>
          </w:p>
          <w:p>
            <w:pPr>
              <w:rPr>
                <w:rFonts w:ascii="仿宋_GB2312" w:hAnsi="宋体" w:eastAsia="仿宋_GB2312" w:cs="宋体"/>
                <w:kern w:val="0"/>
                <w:sz w:val="22"/>
              </w:rPr>
            </w:pPr>
            <w:r>
              <w:rPr>
                <w:rFonts w:hint="eastAsia" w:ascii="仿宋_GB2312" w:hAnsi="宋体" w:eastAsia="仿宋_GB2312" w:cs="宋体"/>
                <w:kern w:val="0"/>
                <w:sz w:val="22"/>
              </w:rPr>
              <w:t xml:space="preserve">                               </w:t>
            </w:r>
          </w:p>
          <w:p>
            <w:pPr>
              <w:ind w:firstLine="4400" w:firstLineChars="2000"/>
              <w:rPr>
                <w:rFonts w:ascii="仿宋_GB2312" w:hAnsi="宋体" w:eastAsia="仿宋_GB2312"/>
                <w:sz w:val="22"/>
              </w:rPr>
            </w:pPr>
            <w:r>
              <w:rPr>
                <w:rFonts w:hint="eastAsia" w:ascii="仿宋_GB2312" w:hAnsi="宋体" w:eastAsia="仿宋_GB2312"/>
                <w:sz w:val="22"/>
              </w:rPr>
              <w:t>课程平台单位（公章）：</w:t>
            </w:r>
          </w:p>
          <w:p>
            <w:pPr>
              <w:widowControl/>
              <w:spacing w:line="360" w:lineRule="exact"/>
              <w:jc w:val="left"/>
              <w:rPr>
                <w:rFonts w:ascii="仿宋_GB2312" w:hAnsi="宋体" w:eastAsia="仿宋_GB2312" w:cs="宋体"/>
                <w:kern w:val="0"/>
                <w:sz w:val="22"/>
              </w:rPr>
            </w:pPr>
          </w:p>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2"/>
              </w:rPr>
              <w:t>联系人及电话：</w:t>
            </w:r>
          </w:p>
        </w:tc>
      </w:tr>
    </w:tbl>
    <w:p>
      <w:pPr>
        <w:spacing w:line="320" w:lineRule="exact"/>
        <w:rPr>
          <w:rFonts w:ascii="仿宋_GB2312" w:eastAsia="仿宋_GB2312"/>
          <w:szCs w:val="24"/>
        </w:rPr>
      </w:pPr>
      <w:r>
        <w:rPr>
          <w:rFonts w:hint="eastAsia" w:ascii="仿宋_GB2312" w:eastAsia="仿宋_GB2312"/>
          <w:szCs w:val="24"/>
        </w:rPr>
        <w:t>填表说明：</w:t>
      </w:r>
    </w:p>
    <w:p>
      <w:pPr>
        <w:spacing w:line="320" w:lineRule="exact"/>
        <w:rPr>
          <w:rFonts w:ascii="仿宋_GB2312" w:eastAsia="仿宋_GB2312"/>
          <w:szCs w:val="24"/>
        </w:rPr>
      </w:pPr>
      <w:r>
        <w:rPr>
          <w:rFonts w:hint="eastAsia" w:ascii="仿宋_GB2312" w:eastAsia="仿宋_GB2312"/>
          <w:szCs w:val="24"/>
        </w:rPr>
        <w:t>1.“单期课程开设周数”指课程一个完整教学周期的运行周数。</w:t>
      </w:r>
    </w:p>
    <w:p>
      <w:pPr>
        <w:spacing w:line="320" w:lineRule="exact"/>
        <w:rPr>
          <w:rFonts w:ascii="仿宋_GB2312" w:eastAsia="仿宋_GB2312"/>
          <w:szCs w:val="24"/>
        </w:rPr>
      </w:pPr>
      <w:r>
        <w:rPr>
          <w:rFonts w:hint="eastAsia" w:ascii="仿宋_GB2312" w:eastAsia="仿宋_GB2312"/>
          <w:szCs w:val="24"/>
        </w:rPr>
        <w:t>2.“课程开设情况”，一门课开设多期，则填写多行记录，学期开始时间和结束时间具体到日，格式如：201</w:t>
      </w:r>
      <w:r>
        <w:rPr>
          <w:rFonts w:ascii="仿宋_GB2312" w:eastAsia="仿宋_GB2312"/>
          <w:szCs w:val="24"/>
        </w:rPr>
        <w:t>9</w:t>
      </w:r>
      <w:r>
        <w:rPr>
          <w:rFonts w:hint="eastAsia" w:ascii="仿宋_GB2312" w:eastAsia="仿宋_GB2312"/>
          <w:szCs w:val="24"/>
        </w:rPr>
        <w:t>-9-1（年－月－日）。</w:t>
      </w:r>
    </w:p>
    <w:p>
      <w:pPr>
        <w:spacing w:line="320" w:lineRule="exact"/>
        <w:rPr>
          <w:rFonts w:ascii="仿宋_GB2312" w:eastAsia="仿宋_GB2312"/>
          <w:szCs w:val="24"/>
        </w:rPr>
      </w:pPr>
      <w:r>
        <w:rPr>
          <w:rFonts w:hint="eastAsia" w:ascii="仿宋_GB2312" w:eastAsia="仿宋_GB2312"/>
          <w:szCs w:val="24"/>
        </w:rPr>
        <w:t>3.“课程资源与学习数据”，可以任选“课程开设情况”中的一期填写所有数据，“第（ ）学期”括号中填写“开设学期”的数字。</w:t>
      </w:r>
    </w:p>
    <w:p>
      <w:pPr>
        <w:spacing w:line="320" w:lineRule="exact"/>
        <w:rPr>
          <w:rFonts w:ascii="仿宋_GB2312" w:eastAsia="仿宋_GB2312"/>
          <w:szCs w:val="24"/>
        </w:rPr>
      </w:pPr>
      <w:r>
        <w:rPr>
          <w:rFonts w:hint="eastAsia" w:ascii="仿宋_GB2312" w:eastAsia="仿宋_GB2312"/>
          <w:szCs w:val="24"/>
        </w:rPr>
        <w:t>4.“高校SPOC使用情况”仅提供课程平台系统里开设SPOC的数据信息。</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GWebUrl" w:val="https://xtbgsafe.gdzwfw.gov.cn/rz_gdjytoa//rz_gdjytoa/newoa/missive/kinggridOfficeServer.do?method=officeProcess"/>
  </w:docVars>
  <w:rsids>
    <w:rsidRoot w:val="7BC25FA6"/>
    <w:rsid w:val="00017F50"/>
    <w:rsid w:val="001844EE"/>
    <w:rsid w:val="002058FB"/>
    <w:rsid w:val="002620EA"/>
    <w:rsid w:val="00331F38"/>
    <w:rsid w:val="003C66A7"/>
    <w:rsid w:val="00411B90"/>
    <w:rsid w:val="004C32C5"/>
    <w:rsid w:val="00600E8E"/>
    <w:rsid w:val="006C2F9B"/>
    <w:rsid w:val="007443F2"/>
    <w:rsid w:val="00916002"/>
    <w:rsid w:val="00986E07"/>
    <w:rsid w:val="009D3BDF"/>
    <w:rsid w:val="00AF39D9"/>
    <w:rsid w:val="00B159A9"/>
    <w:rsid w:val="00B7741C"/>
    <w:rsid w:val="00CA1DC8"/>
    <w:rsid w:val="00D37E89"/>
    <w:rsid w:val="00D9168A"/>
    <w:rsid w:val="00E41082"/>
    <w:rsid w:val="00ED5F7A"/>
    <w:rsid w:val="00F854D1"/>
    <w:rsid w:val="0AC026C6"/>
    <w:rsid w:val="0B5235FA"/>
    <w:rsid w:val="0D966794"/>
    <w:rsid w:val="130848A2"/>
    <w:rsid w:val="18A1557C"/>
    <w:rsid w:val="18D860E2"/>
    <w:rsid w:val="27E4471E"/>
    <w:rsid w:val="41D967BB"/>
    <w:rsid w:val="534D6127"/>
    <w:rsid w:val="61070F5D"/>
    <w:rsid w:val="77DB696C"/>
    <w:rsid w:val="7BC25F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8"/>
    <w:qFormat/>
    <w:uiPriority w:val="0"/>
    <w:rPr>
      <w:sz w:val="18"/>
      <w:szCs w:val="18"/>
    </w:rPr>
  </w:style>
  <w:style w:type="paragraph" w:styleId="3">
    <w:name w:val="footer"/>
    <w:basedOn w:val="1"/>
    <w:qFormat/>
    <w:uiPriority w:val="99"/>
    <w:pPr>
      <w:tabs>
        <w:tab w:val="center" w:pos="4153"/>
        <w:tab w:val="right" w:pos="8306"/>
      </w:tabs>
      <w:snapToGrid w:val="0"/>
      <w:jc w:val="left"/>
    </w:pPr>
    <w:rPr>
      <w:sz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0"/>
    <w:rPr>
      <w:rFonts w:ascii="Times New Roman" w:hAnsi="Times New Roman" w:eastAsia="宋体" w:cs="Times New Roman"/>
      <w:kern w:val="2"/>
      <w:sz w:val="18"/>
      <w:szCs w:val="18"/>
    </w:rPr>
  </w:style>
  <w:style w:type="character" w:customStyle="1" w:styleId="8">
    <w:name w:val="批注框文本 Char"/>
    <w:basedOn w:val="5"/>
    <w:link w:val="2"/>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省教育厅</Company>
  <Pages>8</Pages>
  <Words>2439</Words>
  <Characters>928</Characters>
  <Lines>7</Lines>
  <Paragraphs>6</Paragraphs>
  <TotalTime>13</TotalTime>
  <ScaleCrop>false</ScaleCrop>
  <LinksUpToDate>false</LinksUpToDate>
  <CharactersWithSpaces>3361</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2021-12-09T03:19:00Z</dcterms:created>
  <dc:creator>覃检兰</dc:creator>
  <cp:lastModifiedBy>张虹</cp:lastModifiedBy>
  <dcterms:modified xsi:type="dcterms:W3CDTF">2021-12-15T07:30:27Z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3A94666C4DD1452FAEB148412A7FD69C</vt:lpwstr>
  </property>
</Properties>
</file>